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1666586B" w14:textId="4A76DE84" w:rsidR="0093492E" w:rsidRPr="00F55AD7" w:rsidRDefault="002735DD" w:rsidP="0026038D">
      <w:pPr>
        <w:pStyle w:val="Documentnumber"/>
      </w:pPr>
      <w:r>
        <w:t xml:space="preserve">Guideline </w:t>
      </w:r>
      <w:r w:rsidR="00784C4B" w:rsidRPr="00FB53CF">
        <w:t>XXXX</w:t>
      </w:r>
      <w:r w:rsidR="000768D0">
        <w:t xml:space="preserve"> </w:t>
      </w:r>
    </w:p>
    <w:p w14:paraId="6F5ABEE9" w14:textId="77777777" w:rsidR="0026038D" w:rsidRPr="00F55AD7" w:rsidRDefault="0026038D" w:rsidP="003274DB"/>
    <w:p w14:paraId="075AD9C6" w14:textId="44EC6648" w:rsidR="00776004" w:rsidRDefault="00B44C4F" w:rsidP="00FB53CF">
      <w:pPr>
        <w:pStyle w:val="Documentnumber"/>
      </w:pPr>
      <w:r>
        <w:t>RECRUITMENT</w:t>
      </w:r>
      <w:r w:rsidR="00A751BF">
        <w:t>,</w:t>
      </w:r>
      <w:r>
        <w:t xml:space="preserve"> TRAINING </w:t>
      </w:r>
      <w:r w:rsidR="00FB53CF">
        <w:t>AND ASSESSMENT</w:t>
      </w:r>
      <w:r w:rsidR="00A751BF">
        <w:t xml:space="preserve"> </w:t>
      </w:r>
      <w:r>
        <w:t>OF</w:t>
      </w:r>
      <w:r w:rsidR="00CC65CC" w:rsidRPr="00CC65CC">
        <w:t xml:space="preserve"> VTS PERSONNEL</w:t>
      </w:r>
    </w:p>
    <w:p w14:paraId="163750C2" w14:textId="5E0E7CD4" w:rsidR="000768D0" w:rsidRPr="000768D0" w:rsidRDefault="000768D0" w:rsidP="000768D0">
      <w:pPr>
        <w:pStyle w:val="Documentname"/>
        <w:ind w:left="708"/>
        <w:rPr>
          <w:sz w:val="40"/>
        </w:rPr>
      </w:pPr>
    </w:p>
    <w:p w14:paraId="43612E69" w14:textId="77777777" w:rsidR="00CF49CC" w:rsidRPr="00F55AD7" w:rsidRDefault="00CF49CC" w:rsidP="00D74AE1"/>
    <w:p w14:paraId="232D25B4" w14:textId="44418AA6" w:rsidR="004E0BBB" w:rsidRDefault="004E0BBB" w:rsidP="00D74AE1">
      <w:pPr>
        <w:rPr>
          <w:ins w:id="1" w:author="Kevin Gregory" w:date="2020-04-15T11:31:00Z"/>
        </w:rPr>
      </w:pPr>
    </w:p>
    <w:p w14:paraId="2170C8F7" w14:textId="35C380E4" w:rsidR="00BE7900" w:rsidRDefault="00BE7900" w:rsidP="00D74AE1">
      <w:pPr>
        <w:rPr>
          <w:ins w:id="2" w:author="Kevin Gregory" w:date="2020-04-15T11:31:00Z"/>
        </w:rPr>
      </w:pPr>
    </w:p>
    <w:p w14:paraId="2834874B" w14:textId="02370145" w:rsidR="00BE7900" w:rsidRDefault="00BE7900" w:rsidP="00D74AE1">
      <w:pPr>
        <w:rPr>
          <w:ins w:id="3" w:author="Kevin Gregory" w:date="2020-04-15T11:31:00Z"/>
        </w:rPr>
      </w:pPr>
    </w:p>
    <w:p w14:paraId="13387050" w14:textId="77396209" w:rsidR="00BE7900" w:rsidRDefault="00BE7900" w:rsidP="00D74AE1">
      <w:pPr>
        <w:rPr>
          <w:ins w:id="4" w:author="Kevin Gregory" w:date="2020-04-15T11:31:00Z"/>
        </w:rPr>
      </w:pPr>
    </w:p>
    <w:p w14:paraId="6F72F438" w14:textId="280FF96A" w:rsidR="00BE7900" w:rsidRDefault="00BE7900" w:rsidP="00D74AE1">
      <w:pPr>
        <w:rPr>
          <w:ins w:id="5" w:author="Kevin Gregory" w:date="2020-04-15T11:31:00Z"/>
        </w:rPr>
      </w:pPr>
    </w:p>
    <w:p w14:paraId="07E00EBC" w14:textId="39A1F0C1" w:rsidR="00BE7900" w:rsidRDefault="00BE7900" w:rsidP="00D74AE1">
      <w:pPr>
        <w:rPr>
          <w:ins w:id="6" w:author="Kevin Gregory" w:date="2020-04-15T11:31:00Z"/>
        </w:rPr>
      </w:pPr>
    </w:p>
    <w:p w14:paraId="149DE745" w14:textId="08BDFCAA" w:rsidR="00BE7900" w:rsidRDefault="00BE7900" w:rsidP="00D74AE1">
      <w:pPr>
        <w:rPr>
          <w:ins w:id="7" w:author="Kevin Gregory" w:date="2020-04-15T11:31:00Z"/>
        </w:rPr>
      </w:pPr>
    </w:p>
    <w:p w14:paraId="7B92BAE1" w14:textId="39BD34DB" w:rsidR="00BE7900" w:rsidRDefault="00BE7900" w:rsidP="00D74AE1">
      <w:pPr>
        <w:rPr>
          <w:ins w:id="8" w:author="Kevin Gregory" w:date="2020-04-15T11:31:00Z"/>
        </w:rPr>
      </w:pPr>
    </w:p>
    <w:p w14:paraId="2AA184AF" w14:textId="116C0039" w:rsidR="00BE7900" w:rsidRDefault="00BE7900" w:rsidP="00D74AE1">
      <w:pPr>
        <w:rPr>
          <w:ins w:id="9" w:author="Kevin Gregory" w:date="2020-04-15T11:31:00Z"/>
        </w:rPr>
      </w:pPr>
    </w:p>
    <w:p w14:paraId="77514B98" w14:textId="04CDEB9A" w:rsidR="00BE7900" w:rsidRDefault="00BE7900" w:rsidP="00D74AE1">
      <w:pPr>
        <w:rPr>
          <w:ins w:id="10" w:author="Kevin Gregory" w:date="2020-04-15T11:31:00Z"/>
        </w:rPr>
      </w:pPr>
    </w:p>
    <w:p w14:paraId="6AD41D47" w14:textId="66741EAF" w:rsidR="00BE7900" w:rsidRDefault="00BE7900" w:rsidP="00D74AE1">
      <w:pPr>
        <w:rPr>
          <w:ins w:id="11" w:author="Kevin Gregory" w:date="2020-04-15T11:31:00Z"/>
        </w:rPr>
      </w:pPr>
    </w:p>
    <w:p w14:paraId="0FC9FD03" w14:textId="52FC22F9" w:rsidR="00BE7900" w:rsidRDefault="00BE7900" w:rsidP="00D74AE1">
      <w:pPr>
        <w:rPr>
          <w:ins w:id="12" w:author="Kevin Gregory" w:date="2020-04-15T11:31:00Z"/>
        </w:rPr>
      </w:pPr>
    </w:p>
    <w:p w14:paraId="2DD67DDB" w14:textId="18A6F468" w:rsidR="00BE7900" w:rsidRDefault="00BE7900" w:rsidP="00D74AE1">
      <w:pPr>
        <w:rPr>
          <w:ins w:id="13" w:author="Kevin Gregory" w:date="2020-04-15T11:31:00Z"/>
        </w:rPr>
      </w:pPr>
    </w:p>
    <w:p w14:paraId="57FAF5F3" w14:textId="51BA3FA5" w:rsidR="00BE7900" w:rsidRDefault="00BE7900" w:rsidP="00D74AE1">
      <w:pPr>
        <w:rPr>
          <w:ins w:id="14" w:author="Kevin Gregory" w:date="2020-04-15T11:31:00Z"/>
        </w:rPr>
      </w:pPr>
    </w:p>
    <w:p w14:paraId="71288B02" w14:textId="3B69C569" w:rsidR="00BE7900" w:rsidRDefault="00BE7900" w:rsidP="00D74AE1">
      <w:pPr>
        <w:rPr>
          <w:ins w:id="15" w:author="Kevin Gregory" w:date="2020-04-15T11:31:00Z"/>
        </w:rPr>
      </w:pPr>
    </w:p>
    <w:p w14:paraId="63C72662" w14:textId="39256D58" w:rsidR="00BE7900" w:rsidRDefault="00BE7900" w:rsidP="00D74AE1">
      <w:pPr>
        <w:rPr>
          <w:ins w:id="16" w:author="Kevin Gregory" w:date="2020-04-15T11:31:00Z"/>
        </w:rPr>
      </w:pPr>
    </w:p>
    <w:p w14:paraId="6BE0A55A" w14:textId="77777777" w:rsidR="00BE7900" w:rsidRPr="00F55AD7" w:rsidRDefault="00BE7900" w:rsidP="00D74AE1"/>
    <w:p w14:paraId="160C2403" w14:textId="384E3853" w:rsidR="004E0BBB" w:rsidRPr="00F55AD7" w:rsidRDefault="002735DD" w:rsidP="004E0BBB">
      <w:pPr>
        <w:pStyle w:val="Editionnumber"/>
      </w:pPr>
      <w:r>
        <w:t xml:space="preserve">Edition </w:t>
      </w:r>
      <w:r w:rsidR="00784C4B">
        <w:t>1.0</w:t>
      </w:r>
    </w:p>
    <w:p w14:paraId="6ACE54B7" w14:textId="1C2907BC" w:rsidR="004E0BBB" w:rsidRDefault="00571848" w:rsidP="004E0BBB">
      <w:pPr>
        <w:pStyle w:val="Documentdate"/>
      </w:pPr>
      <w:r>
        <w:t>December 2020</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77777777" w:rsidR="00914E26" w:rsidRPr="00114F8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3576" w:type="dxa"/>
          </w:tcPr>
          <w:p w14:paraId="766E7BBE" w14:textId="77777777" w:rsidR="00914E26" w:rsidRPr="00F55AD7" w:rsidRDefault="00914E26" w:rsidP="00414698">
            <w:pPr>
              <w:pStyle w:val="Tableheading"/>
              <w:rPr>
                <w:lang w:val="en-GB"/>
              </w:rPr>
            </w:pPr>
            <w:r w:rsidRPr="00F55AD7">
              <w:rPr>
                <w:lang w:val="en-GB"/>
              </w:rPr>
              <w:t>Page / Section Revised</w:t>
            </w:r>
          </w:p>
        </w:tc>
        <w:tc>
          <w:tcPr>
            <w:tcW w:w="5001" w:type="dxa"/>
          </w:tcPr>
          <w:p w14:paraId="078E2F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3FD30408" w14:textId="77777777" w:rsidTr="005E4659">
        <w:trPr>
          <w:trHeight w:val="851"/>
        </w:trPr>
        <w:tc>
          <w:tcPr>
            <w:tcW w:w="1908" w:type="dxa"/>
            <w:vAlign w:val="center"/>
          </w:tcPr>
          <w:p w14:paraId="5F32BB5E" w14:textId="77777777" w:rsidR="00914E26" w:rsidRPr="00F55AD7" w:rsidRDefault="00914E26" w:rsidP="00914E26">
            <w:pPr>
              <w:pStyle w:val="Tabletext"/>
            </w:pPr>
          </w:p>
        </w:tc>
        <w:tc>
          <w:tcPr>
            <w:tcW w:w="3576" w:type="dxa"/>
            <w:vAlign w:val="center"/>
          </w:tcPr>
          <w:p w14:paraId="384AF95D" w14:textId="77777777" w:rsidR="00914E26" w:rsidRPr="00F55AD7" w:rsidRDefault="00914E26" w:rsidP="00914E26">
            <w:pPr>
              <w:pStyle w:val="Tabletext"/>
            </w:pPr>
          </w:p>
        </w:tc>
        <w:tc>
          <w:tcPr>
            <w:tcW w:w="5001" w:type="dxa"/>
            <w:vAlign w:val="center"/>
          </w:tcPr>
          <w:p w14:paraId="2F4D3410" w14:textId="77777777"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56E98A84" w14:textId="24144B2A" w:rsidR="00C7010F" w:rsidRDefault="004A4EC4">
      <w:pPr>
        <w:pStyle w:val="TOC1"/>
        <w:rPr>
          <w:rFonts w:eastAsiaTheme="minorEastAsia"/>
          <w:b w:val="0"/>
          <w:color w:val="auto"/>
          <w:lang w:eastAsia="en-GB"/>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C7010F" w:rsidRPr="00E31AAE">
        <w:t>1.</w:t>
      </w:r>
      <w:r w:rsidR="00C7010F">
        <w:rPr>
          <w:rFonts w:eastAsiaTheme="minorEastAsia"/>
          <w:b w:val="0"/>
          <w:color w:val="auto"/>
          <w:lang w:eastAsia="en-GB"/>
        </w:rPr>
        <w:tab/>
      </w:r>
      <w:r w:rsidR="00C7010F">
        <w:t>INTRODUCTION</w:t>
      </w:r>
      <w:r w:rsidR="00C7010F">
        <w:tab/>
      </w:r>
      <w:r w:rsidR="00C7010F">
        <w:fldChar w:fldCharType="begin"/>
      </w:r>
      <w:r w:rsidR="00C7010F">
        <w:instrText xml:space="preserve"> PAGEREF _Toc45706066 \h </w:instrText>
      </w:r>
      <w:r w:rsidR="00C7010F">
        <w:fldChar w:fldCharType="separate"/>
      </w:r>
      <w:r w:rsidR="00C7010F">
        <w:t>5</w:t>
      </w:r>
      <w:r w:rsidR="00C7010F">
        <w:fldChar w:fldCharType="end"/>
      </w:r>
    </w:p>
    <w:p w14:paraId="5873C9B6" w14:textId="52EF8497" w:rsidR="00C7010F" w:rsidRDefault="00C7010F">
      <w:pPr>
        <w:pStyle w:val="TOC1"/>
        <w:rPr>
          <w:rFonts w:eastAsiaTheme="minorEastAsia"/>
          <w:b w:val="0"/>
          <w:color w:val="auto"/>
          <w:lang w:eastAsia="en-GB"/>
        </w:rPr>
      </w:pPr>
      <w:r w:rsidRPr="00E31AAE">
        <w:t>2.</w:t>
      </w:r>
      <w:r>
        <w:rPr>
          <w:rFonts w:eastAsiaTheme="minorEastAsia"/>
          <w:b w:val="0"/>
          <w:color w:val="auto"/>
          <w:lang w:eastAsia="en-GB"/>
        </w:rPr>
        <w:tab/>
      </w:r>
      <w:r>
        <w:t>DOCUMENT PURPOSE</w:t>
      </w:r>
      <w:r>
        <w:tab/>
      </w:r>
      <w:r>
        <w:fldChar w:fldCharType="begin"/>
      </w:r>
      <w:r>
        <w:instrText xml:space="preserve"> PAGEREF _Toc45706067 \h </w:instrText>
      </w:r>
      <w:r>
        <w:fldChar w:fldCharType="separate"/>
      </w:r>
      <w:r>
        <w:t>5</w:t>
      </w:r>
      <w:r>
        <w:fldChar w:fldCharType="end"/>
      </w:r>
    </w:p>
    <w:p w14:paraId="6D0E35AA" w14:textId="001CEB11" w:rsidR="00C7010F" w:rsidRDefault="00C7010F">
      <w:pPr>
        <w:pStyle w:val="TOC1"/>
        <w:rPr>
          <w:rFonts w:eastAsiaTheme="minorEastAsia"/>
          <w:b w:val="0"/>
          <w:color w:val="auto"/>
          <w:lang w:eastAsia="en-GB"/>
        </w:rPr>
      </w:pPr>
      <w:r w:rsidRPr="00E31AAE">
        <w:t>3.</w:t>
      </w:r>
      <w:r>
        <w:rPr>
          <w:rFonts w:eastAsiaTheme="minorEastAsia"/>
          <w:b w:val="0"/>
          <w:color w:val="auto"/>
          <w:lang w:eastAsia="en-GB"/>
        </w:rPr>
        <w:tab/>
      </w:r>
      <w:r>
        <w:t>INTERNATIONAL FRAMEWORK FOR VTS TRAINING</w:t>
      </w:r>
      <w:r>
        <w:tab/>
      </w:r>
      <w:r>
        <w:fldChar w:fldCharType="begin"/>
      </w:r>
      <w:r>
        <w:instrText xml:space="preserve"> PAGEREF _Toc45706068 \h </w:instrText>
      </w:r>
      <w:r>
        <w:fldChar w:fldCharType="separate"/>
      </w:r>
      <w:r>
        <w:t>5</w:t>
      </w:r>
      <w:r>
        <w:fldChar w:fldCharType="end"/>
      </w:r>
    </w:p>
    <w:p w14:paraId="552D9FD6" w14:textId="0A6FFE70" w:rsidR="00C7010F" w:rsidRDefault="00C7010F">
      <w:pPr>
        <w:pStyle w:val="TOC1"/>
        <w:rPr>
          <w:rFonts w:eastAsiaTheme="minorEastAsia"/>
          <w:b w:val="0"/>
          <w:color w:val="auto"/>
          <w:lang w:eastAsia="en-GB"/>
        </w:rPr>
      </w:pPr>
      <w:r w:rsidRPr="00E31AAE">
        <w:t>4.</w:t>
      </w:r>
      <w:r>
        <w:rPr>
          <w:rFonts w:eastAsiaTheme="minorEastAsia"/>
          <w:b w:val="0"/>
          <w:color w:val="auto"/>
          <w:lang w:eastAsia="en-GB"/>
        </w:rPr>
        <w:tab/>
      </w:r>
      <w:r>
        <w:t>VTS PERSONNEL</w:t>
      </w:r>
      <w:r>
        <w:tab/>
      </w:r>
      <w:r>
        <w:fldChar w:fldCharType="begin"/>
      </w:r>
      <w:r>
        <w:instrText xml:space="preserve"> PAGEREF _Toc45706069 \h </w:instrText>
      </w:r>
      <w:r>
        <w:fldChar w:fldCharType="separate"/>
      </w:r>
      <w:r>
        <w:t>6</w:t>
      </w:r>
      <w:r>
        <w:fldChar w:fldCharType="end"/>
      </w:r>
    </w:p>
    <w:p w14:paraId="5259AFEE" w14:textId="768DD100" w:rsidR="00C7010F" w:rsidRDefault="00C7010F">
      <w:pPr>
        <w:pStyle w:val="TOC2"/>
        <w:rPr>
          <w:rFonts w:eastAsiaTheme="minorEastAsia"/>
          <w:color w:val="auto"/>
          <w:lang w:eastAsia="en-GB"/>
        </w:rPr>
      </w:pPr>
      <w:r w:rsidRPr="00E31AAE">
        <w:t>4.1.</w:t>
      </w:r>
      <w:r>
        <w:rPr>
          <w:rFonts w:eastAsiaTheme="minorEastAsia"/>
          <w:color w:val="auto"/>
          <w:lang w:eastAsia="en-GB"/>
        </w:rPr>
        <w:tab/>
      </w:r>
      <w:r>
        <w:t>VTS Operator</w:t>
      </w:r>
      <w:r>
        <w:tab/>
      </w:r>
      <w:r>
        <w:fldChar w:fldCharType="begin"/>
      </w:r>
      <w:r>
        <w:instrText xml:space="preserve"> PAGEREF _Toc45706070 \h </w:instrText>
      </w:r>
      <w:r>
        <w:fldChar w:fldCharType="separate"/>
      </w:r>
      <w:r>
        <w:t>6</w:t>
      </w:r>
      <w:r>
        <w:fldChar w:fldCharType="end"/>
      </w:r>
    </w:p>
    <w:p w14:paraId="55BF1979" w14:textId="4DF9A52C" w:rsidR="00C7010F" w:rsidRDefault="00C7010F">
      <w:pPr>
        <w:pStyle w:val="TOC2"/>
        <w:rPr>
          <w:rFonts w:eastAsiaTheme="minorEastAsia"/>
          <w:color w:val="auto"/>
          <w:lang w:eastAsia="en-GB"/>
        </w:rPr>
      </w:pPr>
      <w:r w:rsidRPr="00E31AAE">
        <w:t>4.2.</w:t>
      </w:r>
      <w:r>
        <w:rPr>
          <w:rFonts w:eastAsiaTheme="minorEastAsia"/>
          <w:color w:val="auto"/>
          <w:lang w:eastAsia="en-GB"/>
        </w:rPr>
        <w:tab/>
      </w:r>
      <w:r>
        <w:t>VTS Supervisor</w:t>
      </w:r>
      <w:r>
        <w:tab/>
      </w:r>
      <w:r>
        <w:fldChar w:fldCharType="begin"/>
      </w:r>
      <w:r>
        <w:instrText xml:space="preserve"> PAGEREF _Toc45706071 \h </w:instrText>
      </w:r>
      <w:r>
        <w:fldChar w:fldCharType="separate"/>
      </w:r>
      <w:r>
        <w:t>6</w:t>
      </w:r>
      <w:r>
        <w:fldChar w:fldCharType="end"/>
      </w:r>
    </w:p>
    <w:p w14:paraId="1F4112E5" w14:textId="76B07032" w:rsidR="00C7010F" w:rsidRDefault="00C7010F">
      <w:pPr>
        <w:pStyle w:val="TOC2"/>
        <w:rPr>
          <w:rFonts w:eastAsiaTheme="minorEastAsia"/>
          <w:color w:val="auto"/>
          <w:lang w:eastAsia="en-GB"/>
        </w:rPr>
      </w:pPr>
      <w:r w:rsidRPr="00E31AAE">
        <w:t>4.3.</w:t>
      </w:r>
      <w:r>
        <w:rPr>
          <w:rFonts w:eastAsiaTheme="minorEastAsia"/>
          <w:color w:val="auto"/>
          <w:lang w:eastAsia="en-GB"/>
        </w:rPr>
        <w:tab/>
      </w:r>
      <w:r>
        <w:t>VTS Manager</w:t>
      </w:r>
      <w:r>
        <w:tab/>
      </w:r>
      <w:r>
        <w:fldChar w:fldCharType="begin"/>
      </w:r>
      <w:r>
        <w:instrText xml:space="preserve"> PAGEREF _Toc45706072 \h </w:instrText>
      </w:r>
      <w:r>
        <w:fldChar w:fldCharType="separate"/>
      </w:r>
      <w:r>
        <w:t>6</w:t>
      </w:r>
      <w:r>
        <w:fldChar w:fldCharType="end"/>
      </w:r>
    </w:p>
    <w:p w14:paraId="1E7EB02A" w14:textId="0EB21EAC" w:rsidR="00C7010F" w:rsidRDefault="00C7010F">
      <w:pPr>
        <w:pStyle w:val="TOC2"/>
        <w:rPr>
          <w:rFonts w:eastAsiaTheme="minorEastAsia"/>
          <w:color w:val="auto"/>
          <w:lang w:eastAsia="en-GB"/>
        </w:rPr>
      </w:pPr>
      <w:r w:rsidRPr="00E31AAE">
        <w:t>4.4.</w:t>
      </w:r>
      <w:r>
        <w:rPr>
          <w:rFonts w:eastAsiaTheme="minorEastAsia"/>
          <w:color w:val="auto"/>
          <w:lang w:eastAsia="en-GB"/>
        </w:rPr>
        <w:tab/>
      </w:r>
      <w:r>
        <w:t>On the Job Training Instructor</w:t>
      </w:r>
      <w:r>
        <w:tab/>
      </w:r>
      <w:r>
        <w:fldChar w:fldCharType="begin"/>
      </w:r>
      <w:r>
        <w:instrText xml:space="preserve"> PAGEREF _Toc45706073 \h </w:instrText>
      </w:r>
      <w:r>
        <w:fldChar w:fldCharType="separate"/>
      </w:r>
      <w:r>
        <w:t>7</w:t>
      </w:r>
      <w:r>
        <w:fldChar w:fldCharType="end"/>
      </w:r>
    </w:p>
    <w:p w14:paraId="7D38EDFB" w14:textId="39EE7E65" w:rsidR="00C7010F" w:rsidRDefault="00C7010F">
      <w:pPr>
        <w:pStyle w:val="TOC1"/>
        <w:rPr>
          <w:rFonts w:eastAsiaTheme="minorEastAsia"/>
          <w:b w:val="0"/>
          <w:color w:val="auto"/>
          <w:lang w:eastAsia="en-GB"/>
        </w:rPr>
      </w:pPr>
      <w:r w:rsidRPr="00E31AAE">
        <w:t>5.</w:t>
      </w:r>
      <w:r>
        <w:rPr>
          <w:rFonts w:eastAsiaTheme="minorEastAsia"/>
          <w:b w:val="0"/>
          <w:color w:val="auto"/>
          <w:lang w:eastAsia="en-GB"/>
        </w:rPr>
        <w:tab/>
      </w:r>
      <w:r>
        <w:t>SELECTION AND RECRUITMENT</w:t>
      </w:r>
      <w:r>
        <w:tab/>
      </w:r>
      <w:r>
        <w:fldChar w:fldCharType="begin"/>
      </w:r>
      <w:r>
        <w:instrText xml:space="preserve"> PAGEREF _Toc45706075 \h </w:instrText>
      </w:r>
      <w:r>
        <w:fldChar w:fldCharType="separate"/>
      </w:r>
      <w:r>
        <w:t>7</w:t>
      </w:r>
      <w:r>
        <w:fldChar w:fldCharType="end"/>
      </w:r>
    </w:p>
    <w:p w14:paraId="0C0EB544" w14:textId="70F94579" w:rsidR="00C7010F" w:rsidRDefault="00C7010F">
      <w:pPr>
        <w:pStyle w:val="TOC2"/>
        <w:rPr>
          <w:rFonts w:eastAsiaTheme="minorEastAsia"/>
          <w:color w:val="auto"/>
          <w:lang w:eastAsia="en-GB"/>
        </w:rPr>
      </w:pPr>
      <w:r w:rsidRPr="00E31AAE">
        <w:t>5.1.</w:t>
      </w:r>
      <w:r>
        <w:rPr>
          <w:rFonts w:eastAsiaTheme="minorEastAsia"/>
          <w:color w:val="auto"/>
          <w:lang w:eastAsia="en-GB"/>
        </w:rPr>
        <w:tab/>
      </w:r>
      <w:r>
        <w:t>Job Descriptions</w:t>
      </w:r>
      <w:r>
        <w:tab/>
      </w:r>
      <w:r>
        <w:fldChar w:fldCharType="begin"/>
      </w:r>
      <w:r>
        <w:instrText xml:space="preserve"> PAGEREF _Toc45706076 \h </w:instrText>
      </w:r>
      <w:r>
        <w:fldChar w:fldCharType="separate"/>
      </w:r>
      <w:r>
        <w:t>7</w:t>
      </w:r>
      <w:r>
        <w:fldChar w:fldCharType="end"/>
      </w:r>
    </w:p>
    <w:p w14:paraId="2B4CA794" w14:textId="7BB93307" w:rsidR="00C7010F" w:rsidRDefault="00C7010F">
      <w:pPr>
        <w:pStyle w:val="TOC2"/>
        <w:rPr>
          <w:rFonts w:eastAsiaTheme="minorEastAsia"/>
          <w:color w:val="auto"/>
          <w:lang w:eastAsia="en-GB"/>
        </w:rPr>
      </w:pPr>
      <w:r w:rsidRPr="00E31AAE">
        <w:t>5.2.</w:t>
      </w:r>
      <w:r>
        <w:rPr>
          <w:rFonts w:eastAsiaTheme="minorEastAsia"/>
          <w:color w:val="auto"/>
          <w:lang w:eastAsia="en-GB"/>
        </w:rPr>
        <w:tab/>
      </w:r>
      <w:r>
        <w:t>Selection process</w:t>
      </w:r>
      <w:r>
        <w:tab/>
      </w:r>
      <w:r>
        <w:fldChar w:fldCharType="begin"/>
      </w:r>
      <w:r>
        <w:instrText xml:space="preserve"> PAGEREF _Toc45706077 \h </w:instrText>
      </w:r>
      <w:r>
        <w:fldChar w:fldCharType="separate"/>
      </w:r>
      <w:r>
        <w:t>7</w:t>
      </w:r>
      <w:r>
        <w:fldChar w:fldCharType="end"/>
      </w:r>
    </w:p>
    <w:p w14:paraId="36C5A33F" w14:textId="2CC04227" w:rsidR="00C7010F" w:rsidRDefault="00C7010F">
      <w:pPr>
        <w:pStyle w:val="TOC3"/>
        <w:tabs>
          <w:tab w:val="left" w:pos="1134"/>
          <w:tab w:val="right" w:leader="dot" w:pos="10195"/>
        </w:tabs>
        <w:rPr>
          <w:rFonts w:eastAsiaTheme="minorEastAsia"/>
          <w:noProof/>
          <w:sz w:val="22"/>
          <w:lang w:eastAsia="en-GB"/>
        </w:rPr>
      </w:pPr>
      <w:r w:rsidRPr="00E31AAE">
        <w:rPr>
          <w:noProof/>
        </w:rPr>
        <w:t>5.2.1.</w:t>
      </w:r>
      <w:r>
        <w:rPr>
          <w:rFonts w:eastAsiaTheme="minorEastAsia"/>
          <w:noProof/>
          <w:sz w:val="22"/>
          <w:lang w:eastAsia="en-GB"/>
        </w:rPr>
        <w:tab/>
      </w:r>
      <w:r>
        <w:rPr>
          <w:noProof/>
        </w:rPr>
        <w:t>Personal attributes</w:t>
      </w:r>
      <w:r>
        <w:rPr>
          <w:noProof/>
        </w:rPr>
        <w:tab/>
      </w:r>
      <w:r>
        <w:rPr>
          <w:noProof/>
        </w:rPr>
        <w:fldChar w:fldCharType="begin"/>
      </w:r>
      <w:r>
        <w:rPr>
          <w:noProof/>
        </w:rPr>
        <w:instrText xml:space="preserve"> PAGEREF _Toc45706078 \h </w:instrText>
      </w:r>
      <w:r>
        <w:rPr>
          <w:noProof/>
        </w:rPr>
      </w:r>
      <w:r>
        <w:rPr>
          <w:noProof/>
        </w:rPr>
        <w:fldChar w:fldCharType="separate"/>
      </w:r>
      <w:r>
        <w:rPr>
          <w:noProof/>
        </w:rPr>
        <w:t>7</w:t>
      </w:r>
      <w:r>
        <w:rPr>
          <w:noProof/>
        </w:rPr>
        <w:fldChar w:fldCharType="end"/>
      </w:r>
    </w:p>
    <w:p w14:paraId="5714707E" w14:textId="4C375A5D" w:rsidR="00C7010F" w:rsidRDefault="00C7010F">
      <w:pPr>
        <w:pStyle w:val="TOC3"/>
        <w:tabs>
          <w:tab w:val="left" w:pos="1134"/>
          <w:tab w:val="right" w:leader="dot" w:pos="10195"/>
        </w:tabs>
        <w:rPr>
          <w:rFonts w:eastAsiaTheme="minorEastAsia"/>
          <w:noProof/>
          <w:sz w:val="22"/>
          <w:lang w:eastAsia="en-GB"/>
        </w:rPr>
      </w:pPr>
      <w:r w:rsidRPr="00E31AAE">
        <w:rPr>
          <w:noProof/>
        </w:rPr>
        <w:t>5.2.2.</w:t>
      </w:r>
      <w:r>
        <w:rPr>
          <w:rFonts w:eastAsiaTheme="minorEastAsia"/>
          <w:noProof/>
          <w:sz w:val="22"/>
          <w:lang w:eastAsia="en-GB"/>
        </w:rPr>
        <w:tab/>
      </w:r>
      <w:r>
        <w:rPr>
          <w:noProof/>
        </w:rPr>
        <w:t>Aptitude/psychometric testing</w:t>
      </w:r>
      <w:r>
        <w:rPr>
          <w:noProof/>
        </w:rPr>
        <w:tab/>
      </w:r>
      <w:r>
        <w:rPr>
          <w:noProof/>
        </w:rPr>
        <w:fldChar w:fldCharType="begin"/>
      </w:r>
      <w:r>
        <w:rPr>
          <w:noProof/>
        </w:rPr>
        <w:instrText xml:space="preserve"> PAGEREF _Toc45706079 \h </w:instrText>
      </w:r>
      <w:r>
        <w:rPr>
          <w:noProof/>
        </w:rPr>
      </w:r>
      <w:r>
        <w:rPr>
          <w:noProof/>
        </w:rPr>
        <w:fldChar w:fldCharType="separate"/>
      </w:r>
      <w:r>
        <w:rPr>
          <w:noProof/>
        </w:rPr>
        <w:t>8</w:t>
      </w:r>
      <w:r>
        <w:rPr>
          <w:noProof/>
        </w:rPr>
        <w:fldChar w:fldCharType="end"/>
      </w:r>
    </w:p>
    <w:p w14:paraId="462C6BFD" w14:textId="3E60E627" w:rsidR="00C7010F" w:rsidRDefault="00C7010F">
      <w:pPr>
        <w:pStyle w:val="TOC3"/>
        <w:tabs>
          <w:tab w:val="left" w:pos="1134"/>
          <w:tab w:val="right" w:leader="dot" w:pos="10195"/>
        </w:tabs>
        <w:rPr>
          <w:rFonts w:eastAsiaTheme="minorEastAsia"/>
          <w:noProof/>
          <w:sz w:val="22"/>
          <w:lang w:eastAsia="en-GB"/>
        </w:rPr>
      </w:pPr>
      <w:r w:rsidRPr="00E31AAE">
        <w:rPr>
          <w:noProof/>
        </w:rPr>
        <w:t>5.2.3.</w:t>
      </w:r>
      <w:r>
        <w:rPr>
          <w:rFonts w:eastAsiaTheme="minorEastAsia"/>
          <w:noProof/>
          <w:sz w:val="22"/>
          <w:lang w:eastAsia="en-GB"/>
        </w:rPr>
        <w:tab/>
      </w:r>
      <w:r>
        <w:rPr>
          <w:noProof/>
        </w:rPr>
        <w:t>Medical/physical requirements</w:t>
      </w:r>
      <w:r>
        <w:rPr>
          <w:noProof/>
        </w:rPr>
        <w:tab/>
      </w:r>
      <w:r>
        <w:rPr>
          <w:noProof/>
        </w:rPr>
        <w:fldChar w:fldCharType="begin"/>
      </w:r>
      <w:r>
        <w:rPr>
          <w:noProof/>
        </w:rPr>
        <w:instrText xml:space="preserve"> PAGEREF _Toc45706080 \h </w:instrText>
      </w:r>
      <w:r>
        <w:rPr>
          <w:noProof/>
        </w:rPr>
      </w:r>
      <w:r>
        <w:rPr>
          <w:noProof/>
        </w:rPr>
        <w:fldChar w:fldCharType="separate"/>
      </w:r>
      <w:r>
        <w:rPr>
          <w:noProof/>
        </w:rPr>
        <w:t>8</w:t>
      </w:r>
      <w:r>
        <w:rPr>
          <w:noProof/>
        </w:rPr>
        <w:fldChar w:fldCharType="end"/>
      </w:r>
    </w:p>
    <w:p w14:paraId="31379710" w14:textId="78C89B06" w:rsidR="00C7010F" w:rsidRDefault="00C7010F">
      <w:pPr>
        <w:pStyle w:val="TOC2"/>
        <w:rPr>
          <w:rFonts w:eastAsiaTheme="minorEastAsia"/>
          <w:color w:val="auto"/>
          <w:lang w:eastAsia="en-GB"/>
        </w:rPr>
      </w:pPr>
      <w:r w:rsidRPr="00E31AAE">
        <w:t>5.3.</w:t>
      </w:r>
      <w:r>
        <w:rPr>
          <w:rFonts w:eastAsiaTheme="minorEastAsia"/>
          <w:color w:val="auto"/>
          <w:lang w:eastAsia="en-GB"/>
        </w:rPr>
        <w:tab/>
      </w:r>
      <w:r>
        <w:t>Shiftwork</w:t>
      </w:r>
      <w:r>
        <w:tab/>
      </w:r>
      <w:r>
        <w:fldChar w:fldCharType="begin"/>
      </w:r>
      <w:r>
        <w:instrText xml:space="preserve"> PAGEREF _Toc45706081 \h </w:instrText>
      </w:r>
      <w:r>
        <w:fldChar w:fldCharType="separate"/>
      </w:r>
      <w:r>
        <w:t>8</w:t>
      </w:r>
      <w:r>
        <w:fldChar w:fldCharType="end"/>
      </w:r>
    </w:p>
    <w:p w14:paraId="3CAB0599" w14:textId="586C6889" w:rsidR="00C7010F" w:rsidRDefault="00C7010F">
      <w:pPr>
        <w:pStyle w:val="TOC1"/>
        <w:rPr>
          <w:rFonts w:eastAsiaTheme="minorEastAsia"/>
          <w:b w:val="0"/>
          <w:color w:val="auto"/>
          <w:lang w:eastAsia="en-GB"/>
        </w:rPr>
      </w:pPr>
      <w:r w:rsidRPr="00E31AAE">
        <w:t>6.</w:t>
      </w:r>
      <w:r>
        <w:rPr>
          <w:rFonts w:eastAsiaTheme="minorEastAsia"/>
          <w:b w:val="0"/>
          <w:color w:val="auto"/>
          <w:lang w:eastAsia="en-GB"/>
        </w:rPr>
        <w:tab/>
      </w:r>
      <w:r>
        <w:t>TRAINING</w:t>
      </w:r>
      <w:r>
        <w:tab/>
      </w:r>
      <w:r>
        <w:fldChar w:fldCharType="begin"/>
      </w:r>
      <w:r>
        <w:instrText xml:space="preserve"> PAGEREF _Toc45706082 \h </w:instrText>
      </w:r>
      <w:r>
        <w:fldChar w:fldCharType="separate"/>
      </w:r>
      <w:r>
        <w:t>9</w:t>
      </w:r>
      <w:r>
        <w:fldChar w:fldCharType="end"/>
      </w:r>
    </w:p>
    <w:p w14:paraId="08028EAF" w14:textId="2D5C1E8C" w:rsidR="00C7010F" w:rsidRDefault="00C7010F">
      <w:pPr>
        <w:pStyle w:val="TOC2"/>
        <w:rPr>
          <w:rFonts w:eastAsiaTheme="minorEastAsia"/>
          <w:color w:val="auto"/>
          <w:lang w:eastAsia="en-GB"/>
        </w:rPr>
      </w:pPr>
      <w:r w:rsidRPr="00E31AAE">
        <w:t>6.1.</w:t>
      </w:r>
      <w:r>
        <w:rPr>
          <w:rFonts w:eastAsiaTheme="minorEastAsia"/>
          <w:color w:val="auto"/>
          <w:lang w:eastAsia="en-GB"/>
        </w:rPr>
        <w:tab/>
      </w:r>
      <w:r>
        <w:t>Introduction</w:t>
      </w:r>
      <w:r>
        <w:tab/>
      </w:r>
      <w:r>
        <w:fldChar w:fldCharType="begin"/>
      </w:r>
      <w:r>
        <w:instrText xml:space="preserve"> PAGEREF _Toc45706083 \h </w:instrText>
      </w:r>
      <w:r>
        <w:fldChar w:fldCharType="separate"/>
      </w:r>
      <w:r>
        <w:t>9</w:t>
      </w:r>
      <w:r>
        <w:fldChar w:fldCharType="end"/>
      </w:r>
    </w:p>
    <w:p w14:paraId="652889B7" w14:textId="78593A2F" w:rsidR="00C7010F" w:rsidRDefault="00C7010F">
      <w:pPr>
        <w:pStyle w:val="TOC2"/>
        <w:rPr>
          <w:rFonts w:eastAsiaTheme="minorEastAsia"/>
          <w:color w:val="auto"/>
          <w:lang w:eastAsia="en-GB"/>
        </w:rPr>
      </w:pPr>
      <w:r w:rsidRPr="00E31AAE">
        <w:t>6.2.</w:t>
      </w:r>
      <w:r>
        <w:rPr>
          <w:rFonts w:eastAsiaTheme="minorEastAsia"/>
          <w:color w:val="auto"/>
          <w:lang w:eastAsia="en-GB"/>
        </w:rPr>
        <w:tab/>
      </w:r>
      <w:r>
        <w:t>Recognition of prior learning</w:t>
      </w:r>
      <w:r>
        <w:tab/>
      </w:r>
      <w:r>
        <w:fldChar w:fldCharType="begin"/>
      </w:r>
      <w:r>
        <w:instrText xml:space="preserve"> PAGEREF _Toc45706084 \h </w:instrText>
      </w:r>
      <w:r>
        <w:fldChar w:fldCharType="separate"/>
      </w:r>
      <w:r>
        <w:t>9</w:t>
      </w:r>
      <w:r>
        <w:fldChar w:fldCharType="end"/>
      </w:r>
    </w:p>
    <w:p w14:paraId="5F382FE2" w14:textId="4DBD283F" w:rsidR="00C7010F" w:rsidRDefault="00C7010F">
      <w:pPr>
        <w:pStyle w:val="TOC2"/>
        <w:rPr>
          <w:rFonts w:eastAsiaTheme="minorEastAsia"/>
          <w:color w:val="auto"/>
          <w:lang w:eastAsia="en-GB"/>
        </w:rPr>
      </w:pPr>
      <w:r w:rsidRPr="00E31AAE">
        <w:t>6.3.</w:t>
      </w:r>
      <w:r>
        <w:rPr>
          <w:rFonts w:eastAsiaTheme="minorEastAsia"/>
          <w:color w:val="auto"/>
          <w:lang w:eastAsia="en-GB"/>
        </w:rPr>
        <w:tab/>
      </w:r>
      <w:r>
        <w:t>Model courses</w:t>
      </w:r>
      <w:r>
        <w:tab/>
      </w:r>
      <w:r>
        <w:fldChar w:fldCharType="begin"/>
      </w:r>
      <w:r>
        <w:instrText xml:space="preserve"> PAGEREF _Toc45706085 \h </w:instrText>
      </w:r>
      <w:r>
        <w:fldChar w:fldCharType="separate"/>
      </w:r>
      <w:r>
        <w:t>9</w:t>
      </w:r>
      <w:r>
        <w:fldChar w:fldCharType="end"/>
      </w:r>
    </w:p>
    <w:p w14:paraId="0991DB5B" w14:textId="6DA9509F" w:rsidR="00C7010F" w:rsidRDefault="00C7010F">
      <w:pPr>
        <w:pStyle w:val="TOC3"/>
        <w:tabs>
          <w:tab w:val="left" w:pos="1134"/>
          <w:tab w:val="right" w:leader="dot" w:pos="10195"/>
        </w:tabs>
        <w:rPr>
          <w:rFonts w:eastAsiaTheme="minorEastAsia"/>
          <w:noProof/>
          <w:sz w:val="22"/>
          <w:lang w:eastAsia="en-GB"/>
        </w:rPr>
      </w:pPr>
      <w:r w:rsidRPr="00E31AAE">
        <w:rPr>
          <w:noProof/>
        </w:rPr>
        <w:t>6.3.1.</w:t>
      </w:r>
      <w:r>
        <w:rPr>
          <w:rFonts w:eastAsiaTheme="minorEastAsia"/>
          <w:noProof/>
          <w:sz w:val="22"/>
          <w:lang w:eastAsia="en-GB"/>
        </w:rPr>
        <w:tab/>
      </w:r>
      <w:r>
        <w:rPr>
          <w:noProof/>
        </w:rPr>
        <w:t>V-103/1 VTS Operator</w:t>
      </w:r>
      <w:r>
        <w:rPr>
          <w:noProof/>
        </w:rPr>
        <w:tab/>
      </w:r>
      <w:r>
        <w:rPr>
          <w:noProof/>
        </w:rPr>
        <w:fldChar w:fldCharType="begin"/>
      </w:r>
      <w:r>
        <w:rPr>
          <w:noProof/>
        </w:rPr>
        <w:instrText xml:space="preserve"> PAGEREF _Toc45706086 \h </w:instrText>
      </w:r>
      <w:r>
        <w:rPr>
          <w:noProof/>
        </w:rPr>
      </w:r>
      <w:r>
        <w:rPr>
          <w:noProof/>
        </w:rPr>
        <w:fldChar w:fldCharType="separate"/>
      </w:r>
      <w:r>
        <w:rPr>
          <w:noProof/>
        </w:rPr>
        <w:t>10</w:t>
      </w:r>
      <w:r>
        <w:rPr>
          <w:noProof/>
        </w:rPr>
        <w:fldChar w:fldCharType="end"/>
      </w:r>
    </w:p>
    <w:p w14:paraId="3B98D4E7" w14:textId="13940C1A" w:rsidR="00C7010F" w:rsidRDefault="00C7010F">
      <w:pPr>
        <w:pStyle w:val="TOC3"/>
        <w:tabs>
          <w:tab w:val="left" w:pos="1134"/>
          <w:tab w:val="right" w:leader="dot" w:pos="10195"/>
        </w:tabs>
        <w:rPr>
          <w:rFonts w:eastAsiaTheme="minorEastAsia"/>
          <w:noProof/>
          <w:sz w:val="22"/>
          <w:lang w:eastAsia="en-GB"/>
        </w:rPr>
      </w:pPr>
      <w:r w:rsidRPr="00E31AAE">
        <w:rPr>
          <w:noProof/>
        </w:rPr>
        <w:t>6.3.2.</w:t>
      </w:r>
      <w:r>
        <w:rPr>
          <w:rFonts w:eastAsiaTheme="minorEastAsia"/>
          <w:noProof/>
          <w:sz w:val="22"/>
          <w:lang w:eastAsia="en-GB"/>
        </w:rPr>
        <w:tab/>
      </w:r>
      <w:r>
        <w:rPr>
          <w:noProof/>
        </w:rPr>
        <w:t>V-103/2 VTS Supervisor</w:t>
      </w:r>
      <w:r>
        <w:rPr>
          <w:noProof/>
        </w:rPr>
        <w:tab/>
      </w:r>
      <w:r>
        <w:rPr>
          <w:noProof/>
        </w:rPr>
        <w:fldChar w:fldCharType="begin"/>
      </w:r>
      <w:r>
        <w:rPr>
          <w:noProof/>
        </w:rPr>
        <w:instrText xml:space="preserve"> PAGEREF _Toc45706087 \h </w:instrText>
      </w:r>
      <w:r>
        <w:rPr>
          <w:noProof/>
        </w:rPr>
      </w:r>
      <w:r>
        <w:rPr>
          <w:noProof/>
        </w:rPr>
        <w:fldChar w:fldCharType="separate"/>
      </w:r>
      <w:r>
        <w:rPr>
          <w:noProof/>
        </w:rPr>
        <w:t>10</w:t>
      </w:r>
      <w:r>
        <w:rPr>
          <w:noProof/>
        </w:rPr>
        <w:fldChar w:fldCharType="end"/>
      </w:r>
    </w:p>
    <w:p w14:paraId="712C6726" w14:textId="665B7EE3" w:rsidR="00C7010F" w:rsidRDefault="00C7010F">
      <w:pPr>
        <w:pStyle w:val="TOC3"/>
        <w:tabs>
          <w:tab w:val="left" w:pos="1134"/>
          <w:tab w:val="right" w:leader="dot" w:pos="10195"/>
        </w:tabs>
        <w:rPr>
          <w:rFonts w:eastAsiaTheme="minorEastAsia"/>
          <w:noProof/>
          <w:sz w:val="22"/>
          <w:lang w:eastAsia="en-GB"/>
        </w:rPr>
      </w:pPr>
      <w:r w:rsidRPr="00E31AAE">
        <w:rPr>
          <w:noProof/>
        </w:rPr>
        <w:t>6.3.3.</w:t>
      </w:r>
      <w:r>
        <w:rPr>
          <w:rFonts w:eastAsiaTheme="minorEastAsia"/>
          <w:noProof/>
          <w:sz w:val="22"/>
          <w:lang w:eastAsia="en-GB"/>
        </w:rPr>
        <w:tab/>
      </w:r>
      <w:r>
        <w:rPr>
          <w:noProof/>
        </w:rPr>
        <w:t>V-103/3 VTS On-the-Job Training</w:t>
      </w:r>
      <w:r>
        <w:rPr>
          <w:noProof/>
        </w:rPr>
        <w:tab/>
      </w:r>
      <w:r>
        <w:rPr>
          <w:noProof/>
        </w:rPr>
        <w:fldChar w:fldCharType="begin"/>
      </w:r>
      <w:r>
        <w:rPr>
          <w:noProof/>
        </w:rPr>
        <w:instrText xml:space="preserve"> PAGEREF _Toc45706088 \h </w:instrText>
      </w:r>
      <w:r>
        <w:rPr>
          <w:noProof/>
        </w:rPr>
      </w:r>
      <w:r>
        <w:rPr>
          <w:noProof/>
        </w:rPr>
        <w:fldChar w:fldCharType="separate"/>
      </w:r>
      <w:r>
        <w:rPr>
          <w:noProof/>
        </w:rPr>
        <w:t>10</w:t>
      </w:r>
      <w:r>
        <w:rPr>
          <w:noProof/>
        </w:rPr>
        <w:fldChar w:fldCharType="end"/>
      </w:r>
    </w:p>
    <w:p w14:paraId="4F7E16B6" w14:textId="639FDAAE" w:rsidR="00C7010F" w:rsidRDefault="00C7010F">
      <w:pPr>
        <w:pStyle w:val="TOC3"/>
        <w:tabs>
          <w:tab w:val="left" w:pos="1134"/>
          <w:tab w:val="right" w:leader="dot" w:pos="10195"/>
        </w:tabs>
        <w:rPr>
          <w:rFonts w:eastAsiaTheme="minorEastAsia"/>
          <w:noProof/>
          <w:sz w:val="22"/>
          <w:lang w:eastAsia="en-GB"/>
        </w:rPr>
      </w:pPr>
      <w:r w:rsidRPr="00E31AAE">
        <w:rPr>
          <w:noProof/>
        </w:rPr>
        <w:t>6.3.4.</w:t>
      </w:r>
      <w:r>
        <w:rPr>
          <w:rFonts w:eastAsiaTheme="minorEastAsia"/>
          <w:noProof/>
          <w:sz w:val="22"/>
          <w:lang w:eastAsia="en-GB"/>
        </w:rPr>
        <w:tab/>
      </w:r>
      <w:r>
        <w:rPr>
          <w:noProof/>
        </w:rPr>
        <w:t>V-103/4 VTS On-the-Job Training Instructor</w:t>
      </w:r>
      <w:r>
        <w:rPr>
          <w:noProof/>
        </w:rPr>
        <w:tab/>
      </w:r>
      <w:r>
        <w:rPr>
          <w:noProof/>
        </w:rPr>
        <w:fldChar w:fldCharType="begin"/>
      </w:r>
      <w:r>
        <w:rPr>
          <w:noProof/>
        </w:rPr>
        <w:instrText xml:space="preserve"> PAGEREF _Toc45706089 \h </w:instrText>
      </w:r>
      <w:r>
        <w:rPr>
          <w:noProof/>
        </w:rPr>
      </w:r>
      <w:r>
        <w:rPr>
          <w:noProof/>
        </w:rPr>
        <w:fldChar w:fldCharType="separate"/>
      </w:r>
      <w:r>
        <w:rPr>
          <w:noProof/>
        </w:rPr>
        <w:t>11</w:t>
      </w:r>
      <w:r>
        <w:rPr>
          <w:noProof/>
        </w:rPr>
        <w:fldChar w:fldCharType="end"/>
      </w:r>
    </w:p>
    <w:p w14:paraId="333A3256" w14:textId="07DADAC9" w:rsidR="00C7010F" w:rsidRDefault="00C7010F">
      <w:pPr>
        <w:pStyle w:val="TOC3"/>
        <w:tabs>
          <w:tab w:val="left" w:pos="1134"/>
          <w:tab w:val="right" w:leader="dot" w:pos="10195"/>
        </w:tabs>
        <w:rPr>
          <w:rFonts w:eastAsiaTheme="minorEastAsia"/>
          <w:noProof/>
          <w:sz w:val="22"/>
          <w:lang w:eastAsia="en-GB"/>
        </w:rPr>
      </w:pPr>
      <w:r w:rsidRPr="00E31AAE">
        <w:rPr>
          <w:noProof/>
        </w:rPr>
        <w:t>6.3.5.</w:t>
      </w:r>
      <w:r>
        <w:rPr>
          <w:rFonts w:eastAsiaTheme="minorEastAsia"/>
          <w:noProof/>
          <w:sz w:val="22"/>
          <w:lang w:eastAsia="en-GB"/>
        </w:rPr>
        <w:tab/>
      </w:r>
      <w:r>
        <w:rPr>
          <w:noProof/>
        </w:rPr>
        <w:t>V-103/5 Revalidation process for VTS Qualifications and Certification</w:t>
      </w:r>
      <w:r>
        <w:rPr>
          <w:noProof/>
        </w:rPr>
        <w:tab/>
      </w:r>
      <w:r>
        <w:rPr>
          <w:noProof/>
        </w:rPr>
        <w:fldChar w:fldCharType="begin"/>
      </w:r>
      <w:r>
        <w:rPr>
          <w:noProof/>
        </w:rPr>
        <w:instrText xml:space="preserve"> PAGEREF _Toc45706090 \h </w:instrText>
      </w:r>
      <w:r>
        <w:rPr>
          <w:noProof/>
        </w:rPr>
      </w:r>
      <w:r>
        <w:rPr>
          <w:noProof/>
        </w:rPr>
        <w:fldChar w:fldCharType="separate"/>
      </w:r>
      <w:r>
        <w:rPr>
          <w:noProof/>
        </w:rPr>
        <w:t>11</w:t>
      </w:r>
      <w:r>
        <w:rPr>
          <w:noProof/>
        </w:rPr>
        <w:fldChar w:fldCharType="end"/>
      </w:r>
    </w:p>
    <w:p w14:paraId="5AA9EE7F" w14:textId="44AC050E" w:rsidR="00C7010F" w:rsidRDefault="00C7010F">
      <w:pPr>
        <w:pStyle w:val="TOC2"/>
        <w:rPr>
          <w:rFonts w:eastAsiaTheme="minorEastAsia"/>
          <w:color w:val="auto"/>
          <w:lang w:eastAsia="en-GB"/>
        </w:rPr>
      </w:pPr>
      <w:r w:rsidRPr="00E31AAE">
        <w:t>6.4.</w:t>
      </w:r>
      <w:r>
        <w:rPr>
          <w:rFonts w:eastAsiaTheme="minorEastAsia"/>
          <w:color w:val="auto"/>
          <w:lang w:eastAsia="en-GB"/>
        </w:rPr>
        <w:tab/>
      </w:r>
      <w:r>
        <w:t>Approval of VTS model courses</w:t>
      </w:r>
      <w:r>
        <w:tab/>
      </w:r>
      <w:r>
        <w:fldChar w:fldCharType="begin"/>
      </w:r>
      <w:r>
        <w:instrText xml:space="preserve"> PAGEREF _Toc45706091 \h </w:instrText>
      </w:r>
      <w:r>
        <w:fldChar w:fldCharType="separate"/>
      </w:r>
      <w:r>
        <w:t>11</w:t>
      </w:r>
      <w:r>
        <w:fldChar w:fldCharType="end"/>
      </w:r>
    </w:p>
    <w:p w14:paraId="442F757F" w14:textId="5E5198AE" w:rsidR="00C7010F" w:rsidRDefault="00C7010F">
      <w:pPr>
        <w:pStyle w:val="TOC2"/>
        <w:rPr>
          <w:rFonts w:eastAsiaTheme="minorEastAsia"/>
          <w:color w:val="auto"/>
          <w:lang w:eastAsia="en-GB"/>
        </w:rPr>
      </w:pPr>
      <w:r w:rsidRPr="00E31AAE">
        <w:t>6.5.</w:t>
      </w:r>
      <w:r>
        <w:rPr>
          <w:rFonts w:eastAsiaTheme="minorEastAsia"/>
          <w:color w:val="auto"/>
          <w:lang w:eastAsia="en-GB"/>
        </w:rPr>
        <w:tab/>
      </w:r>
      <w:r>
        <w:t>Use of simulators</w:t>
      </w:r>
      <w:r>
        <w:tab/>
      </w:r>
      <w:r>
        <w:fldChar w:fldCharType="begin"/>
      </w:r>
      <w:r>
        <w:instrText xml:space="preserve"> PAGEREF _Toc45706092 \h </w:instrText>
      </w:r>
      <w:r>
        <w:fldChar w:fldCharType="separate"/>
      </w:r>
      <w:r>
        <w:t>12</w:t>
      </w:r>
      <w:r>
        <w:fldChar w:fldCharType="end"/>
      </w:r>
    </w:p>
    <w:p w14:paraId="6BBB7089" w14:textId="61DCACDE" w:rsidR="00C7010F" w:rsidRDefault="00C7010F">
      <w:pPr>
        <w:pStyle w:val="TOC1"/>
        <w:rPr>
          <w:rFonts w:eastAsiaTheme="minorEastAsia"/>
          <w:b w:val="0"/>
          <w:color w:val="auto"/>
          <w:lang w:eastAsia="en-GB"/>
        </w:rPr>
      </w:pPr>
      <w:r w:rsidRPr="00E31AAE">
        <w:t>7.</w:t>
      </w:r>
      <w:r>
        <w:rPr>
          <w:rFonts w:eastAsiaTheme="minorEastAsia"/>
          <w:b w:val="0"/>
          <w:color w:val="auto"/>
          <w:lang w:eastAsia="en-GB"/>
        </w:rPr>
        <w:tab/>
      </w:r>
      <w:r>
        <w:t>QUALIFICATIONS for INSTRUCTORS AND ASSESSORS</w:t>
      </w:r>
      <w:r>
        <w:tab/>
      </w:r>
      <w:r>
        <w:fldChar w:fldCharType="begin"/>
      </w:r>
      <w:r>
        <w:instrText xml:space="preserve"> PAGEREF _Toc45706093 \h </w:instrText>
      </w:r>
      <w:r>
        <w:fldChar w:fldCharType="separate"/>
      </w:r>
      <w:r>
        <w:t>12</w:t>
      </w:r>
      <w:r>
        <w:fldChar w:fldCharType="end"/>
      </w:r>
    </w:p>
    <w:p w14:paraId="10D92B16" w14:textId="26E534A5" w:rsidR="00C7010F" w:rsidRDefault="00C7010F">
      <w:pPr>
        <w:pStyle w:val="TOC2"/>
        <w:rPr>
          <w:rFonts w:eastAsiaTheme="minorEastAsia"/>
          <w:color w:val="auto"/>
          <w:lang w:eastAsia="en-GB"/>
        </w:rPr>
      </w:pPr>
      <w:r w:rsidRPr="00E31AAE">
        <w:t>7.1.</w:t>
      </w:r>
      <w:r>
        <w:rPr>
          <w:rFonts w:eastAsiaTheme="minorEastAsia"/>
          <w:color w:val="auto"/>
          <w:lang w:eastAsia="en-GB"/>
        </w:rPr>
        <w:tab/>
      </w:r>
      <w:r>
        <w:t>Instructors and Assessors at Accredited Training Organisations</w:t>
      </w:r>
      <w:r>
        <w:tab/>
      </w:r>
      <w:r>
        <w:fldChar w:fldCharType="begin"/>
      </w:r>
      <w:r>
        <w:instrText xml:space="preserve"> PAGEREF _Toc45706094 \h </w:instrText>
      </w:r>
      <w:r>
        <w:fldChar w:fldCharType="separate"/>
      </w:r>
      <w:r>
        <w:t>12</w:t>
      </w:r>
      <w:r>
        <w:fldChar w:fldCharType="end"/>
      </w:r>
    </w:p>
    <w:p w14:paraId="7656B372" w14:textId="481E80F9" w:rsidR="00C7010F" w:rsidRDefault="00C7010F">
      <w:pPr>
        <w:pStyle w:val="TOC2"/>
        <w:rPr>
          <w:rFonts w:eastAsiaTheme="minorEastAsia"/>
          <w:color w:val="auto"/>
          <w:lang w:eastAsia="en-GB"/>
        </w:rPr>
      </w:pPr>
      <w:r w:rsidRPr="00E31AAE">
        <w:t>7.2.</w:t>
      </w:r>
      <w:r>
        <w:rPr>
          <w:rFonts w:eastAsiaTheme="minorEastAsia"/>
          <w:color w:val="auto"/>
          <w:lang w:eastAsia="en-GB"/>
        </w:rPr>
        <w:tab/>
      </w:r>
      <w:r>
        <w:t>Instructors and Assessors within VTS Authorities</w:t>
      </w:r>
      <w:r>
        <w:tab/>
      </w:r>
      <w:r>
        <w:fldChar w:fldCharType="begin"/>
      </w:r>
      <w:r>
        <w:instrText xml:space="preserve"> PAGEREF _Toc45706095 \h </w:instrText>
      </w:r>
      <w:r>
        <w:fldChar w:fldCharType="separate"/>
      </w:r>
      <w:r>
        <w:t>12</w:t>
      </w:r>
      <w:r>
        <w:fldChar w:fldCharType="end"/>
      </w:r>
    </w:p>
    <w:p w14:paraId="772F0F0D" w14:textId="1664D9E4" w:rsidR="00C7010F" w:rsidRDefault="00C7010F">
      <w:pPr>
        <w:pStyle w:val="TOC2"/>
        <w:rPr>
          <w:rFonts w:eastAsiaTheme="minorEastAsia"/>
          <w:color w:val="auto"/>
          <w:lang w:eastAsia="en-GB"/>
        </w:rPr>
      </w:pPr>
      <w:r w:rsidRPr="00E31AAE">
        <w:t>7.3.</w:t>
      </w:r>
      <w:r>
        <w:rPr>
          <w:rFonts w:eastAsiaTheme="minorEastAsia"/>
          <w:color w:val="auto"/>
          <w:lang w:eastAsia="en-GB"/>
        </w:rPr>
        <w:tab/>
      </w:r>
      <w:r>
        <w:t>Instructors</w:t>
      </w:r>
      <w:r>
        <w:tab/>
      </w:r>
      <w:r>
        <w:fldChar w:fldCharType="begin"/>
      </w:r>
      <w:r>
        <w:instrText xml:space="preserve"> PAGEREF _Toc45706096 \h </w:instrText>
      </w:r>
      <w:r>
        <w:fldChar w:fldCharType="separate"/>
      </w:r>
      <w:r>
        <w:t>13</w:t>
      </w:r>
      <w:r>
        <w:fldChar w:fldCharType="end"/>
      </w:r>
    </w:p>
    <w:p w14:paraId="636162A0" w14:textId="72E4FECD" w:rsidR="00C7010F" w:rsidRDefault="00C7010F">
      <w:pPr>
        <w:pStyle w:val="TOC2"/>
        <w:rPr>
          <w:rFonts w:eastAsiaTheme="minorEastAsia"/>
          <w:color w:val="auto"/>
          <w:lang w:eastAsia="en-GB"/>
        </w:rPr>
      </w:pPr>
      <w:r w:rsidRPr="00E31AAE">
        <w:t>7.4.</w:t>
      </w:r>
      <w:r>
        <w:rPr>
          <w:rFonts w:eastAsiaTheme="minorEastAsia"/>
          <w:color w:val="auto"/>
          <w:lang w:eastAsia="en-GB"/>
        </w:rPr>
        <w:tab/>
      </w:r>
      <w:r>
        <w:t>Assessors</w:t>
      </w:r>
      <w:r>
        <w:tab/>
      </w:r>
      <w:r>
        <w:fldChar w:fldCharType="begin"/>
      </w:r>
      <w:r>
        <w:instrText xml:space="preserve"> PAGEREF _Toc45706097 \h </w:instrText>
      </w:r>
      <w:r>
        <w:fldChar w:fldCharType="separate"/>
      </w:r>
      <w:r>
        <w:t>13</w:t>
      </w:r>
      <w:r>
        <w:fldChar w:fldCharType="end"/>
      </w:r>
    </w:p>
    <w:p w14:paraId="2A118C89" w14:textId="29C840E1" w:rsidR="00C7010F" w:rsidRDefault="00C7010F">
      <w:pPr>
        <w:pStyle w:val="TOC1"/>
        <w:rPr>
          <w:rFonts w:eastAsiaTheme="minorEastAsia"/>
          <w:b w:val="0"/>
          <w:color w:val="auto"/>
          <w:lang w:eastAsia="en-GB"/>
        </w:rPr>
      </w:pPr>
      <w:r w:rsidRPr="00E31AAE">
        <w:t>8.</w:t>
      </w:r>
      <w:r>
        <w:rPr>
          <w:rFonts w:eastAsiaTheme="minorEastAsia"/>
          <w:b w:val="0"/>
          <w:color w:val="auto"/>
          <w:lang w:eastAsia="en-GB"/>
        </w:rPr>
        <w:tab/>
      </w:r>
      <w:r>
        <w:t>QUALIFICATION AND CERTIFICATION</w:t>
      </w:r>
      <w:r>
        <w:tab/>
      </w:r>
      <w:r>
        <w:fldChar w:fldCharType="begin"/>
      </w:r>
      <w:r>
        <w:instrText xml:space="preserve"> PAGEREF _Toc45706098 \h </w:instrText>
      </w:r>
      <w:r>
        <w:fldChar w:fldCharType="separate"/>
      </w:r>
      <w:r>
        <w:t>13</w:t>
      </w:r>
      <w:r>
        <w:fldChar w:fldCharType="end"/>
      </w:r>
    </w:p>
    <w:p w14:paraId="7E4939A2" w14:textId="0B5A939D" w:rsidR="00C7010F" w:rsidRDefault="00C7010F">
      <w:pPr>
        <w:pStyle w:val="TOC2"/>
        <w:rPr>
          <w:rFonts w:eastAsiaTheme="minorEastAsia"/>
          <w:color w:val="auto"/>
          <w:lang w:eastAsia="en-GB"/>
        </w:rPr>
      </w:pPr>
      <w:r w:rsidRPr="00E31AAE">
        <w:t>8.1.</w:t>
      </w:r>
      <w:r>
        <w:rPr>
          <w:rFonts w:eastAsiaTheme="minorEastAsia"/>
          <w:color w:val="auto"/>
          <w:lang w:eastAsia="en-GB"/>
        </w:rPr>
        <w:tab/>
      </w:r>
      <w:r>
        <w:t>Qualification</w:t>
      </w:r>
      <w:r>
        <w:tab/>
      </w:r>
      <w:r>
        <w:fldChar w:fldCharType="begin"/>
      </w:r>
      <w:r>
        <w:instrText xml:space="preserve"> PAGEREF _Toc45706099 \h </w:instrText>
      </w:r>
      <w:r>
        <w:fldChar w:fldCharType="separate"/>
      </w:r>
      <w:r>
        <w:t>13</w:t>
      </w:r>
      <w:r>
        <w:fldChar w:fldCharType="end"/>
      </w:r>
    </w:p>
    <w:p w14:paraId="5A350232" w14:textId="1260FEC4" w:rsidR="00C7010F" w:rsidRDefault="00C7010F">
      <w:pPr>
        <w:pStyle w:val="TOC2"/>
        <w:rPr>
          <w:rFonts w:eastAsiaTheme="minorEastAsia"/>
          <w:color w:val="auto"/>
          <w:lang w:eastAsia="en-GB"/>
        </w:rPr>
      </w:pPr>
      <w:r w:rsidRPr="00E31AAE">
        <w:t>8.2.</w:t>
      </w:r>
      <w:r>
        <w:rPr>
          <w:rFonts w:eastAsiaTheme="minorEastAsia"/>
          <w:color w:val="auto"/>
          <w:lang w:eastAsia="en-GB"/>
        </w:rPr>
        <w:tab/>
      </w:r>
      <w:r>
        <w:t>Certification</w:t>
      </w:r>
      <w:r>
        <w:tab/>
      </w:r>
      <w:r>
        <w:fldChar w:fldCharType="begin"/>
      </w:r>
      <w:r>
        <w:instrText xml:space="preserve"> PAGEREF _Toc45706100 \h </w:instrText>
      </w:r>
      <w:r>
        <w:fldChar w:fldCharType="separate"/>
      </w:r>
      <w:r>
        <w:t>14</w:t>
      </w:r>
      <w:r>
        <w:fldChar w:fldCharType="end"/>
      </w:r>
    </w:p>
    <w:p w14:paraId="3EA22C3A" w14:textId="63F21D9C" w:rsidR="00C7010F" w:rsidRDefault="00C7010F">
      <w:pPr>
        <w:pStyle w:val="TOC2"/>
        <w:rPr>
          <w:rFonts w:eastAsiaTheme="minorEastAsia"/>
          <w:color w:val="auto"/>
          <w:lang w:eastAsia="en-GB"/>
        </w:rPr>
      </w:pPr>
      <w:r w:rsidRPr="00E31AAE">
        <w:t>8.3.</w:t>
      </w:r>
      <w:r>
        <w:rPr>
          <w:rFonts w:eastAsiaTheme="minorEastAsia"/>
          <w:color w:val="auto"/>
          <w:lang w:eastAsia="en-GB"/>
        </w:rPr>
        <w:tab/>
      </w:r>
      <w:r>
        <w:t>VTS Model Course Certificate</w:t>
      </w:r>
      <w:r>
        <w:tab/>
      </w:r>
      <w:r>
        <w:fldChar w:fldCharType="begin"/>
      </w:r>
      <w:r>
        <w:instrText xml:space="preserve"> PAGEREF _Toc45706101 \h </w:instrText>
      </w:r>
      <w:r>
        <w:fldChar w:fldCharType="separate"/>
      </w:r>
      <w:r>
        <w:t>14</w:t>
      </w:r>
      <w:r>
        <w:fldChar w:fldCharType="end"/>
      </w:r>
    </w:p>
    <w:p w14:paraId="6E8794C5" w14:textId="77007B3B" w:rsidR="00C7010F" w:rsidRDefault="00C7010F">
      <w:pPr>
        <w:pStyle w:val="TOC2"/>
        <w:rPr>
          <w:rFonts w:eastAsiaTheme="minorEastAsia"/>
          <w:color w:val="auto"/>
          <w:lang w:eastAsia="en-GB"/>
        </w:rPr>
      </w:pPr>
      <w:r w:rsidRPr="00E31AAE">
        <w:t>8.4.</w:t>
      </w:r>
      <w:r>
        <w:rPr>
          <w:rFonts w:eastAsiaTheme="minorEastAsia"/>
          <w:color w:val="auto"/>
          <w:lang w:eastAsia="en-GB"/>
        </w:rPr>
        <w:tab/>
      </w:r>
      <w:r>
        <w:t>Recognition of Certificates</w:t>
      </w:r>
      <w:r>
        <w:tab/>
      </w:r>
      <w:r>
        <w:fldChar w:fldCharType="begin"/>
      </w:r>
      <w:r>
        <w:instrText xml:space="preserve"> PAGEREF _Toc45706102 \h </w:instrText>
      </w:r>
      <w:r>
        <w:fldChar w:fldCharType="separate"/>
      </w:r>
      <w:r>
        <w:t>14</w:t>
      </w:r>
      <w:r>
        <w:fldChar w:fldCharType="end"/>
      </w:r>
    </w:p>
    <w:p w14:paraId="62633264" w14:textId="5276404D" w:rsidR="00C7010F" w:rsidRDefault="00C7010F">
      <w:pPr>
        <w:pStyle w:val="TOC2"/>
        <w:rPr>
          <w:rFonts w:eastAsiaTheme="minorEastAsia"/>
          <w:color w:val="auto"/>
          <w:lang w:eastAsia="en-GB"/>
        </w:rPr>
      </w:pPr>
      <w:r w:rsidRPr="00E31AAE">
        <w:lastRenderedPageBreak/>
        <w:t>8.5.</w:t>
      </w:r>
      <w:r>
        <w:rPr>
          <w:rFonts w:eastAsiaTheme="minorEastAsia"/>
          <w:color w:val="auto"/>
          <w:lang w:eastAsia="en-GB"/>
        </w:rPr>
        <w:tab/>
      </w:r>
      <w:r>
        <w:t>Validity</w:t>
      </w:r>
      <w:r>
        <w:tab/>
      </w:r>
      <w:r>
        <w:fldChar w:fldCharType="begin"/>
      </w:r>
      <w:r>
        <w:instrText xml:space="preserve"> PAGEREF _Toc45706103 \h </w:instrText>
      </w:r>
      <w:r>
        <w:fldChar w:fldCharType="separate"/>
      </w:r>
      <w:r>
        <w:t>14</w:t>
      </w:r>
      <w:r>
        <w:fldChar w:fldCharType="end"/>
      </w:r>
    </w:p>
    <w:p w14:paraId="129104AA" w14:textId="76036E66" w:rsidR="00C7010F" w:rsidRDefault="00C7010F">
      <w:pPr>
        <w:pStyle w:val="TOC2"/>
        <w:rPr>
          <w:rFonts w:eastAsiaTheme="minorEastAsia"/>
          <w:color w:val="auto"/>
          <w:lang w:eastAsia="en-GB"/>
        </w:rPr>
      </w:pPr>
      <w:r w:rsidRPr="00E31AAE">
        <w:t>8.6.</w:t>
      </w:r>
      <w:r>
        <w:rPr>
          <w:rFonts w:eastAsiaTheme="minorEastAsia"/>
          <w:color w:val="auto"/>
          <w:lang w:eastAsia="en-GB"/>
        </w:rPr>
        <w:tab/>
      </w:r>
      <w:r>
        <w:t>Maintenance of training records</w:t>
      </w:r>
      <w:r>
        <w:tab/>
      </w:r>
      <w:r>
        <w:fldChar w:fldCharType="begin"/>
      </w:r>
      <w:r>
        <w:instrText xml:space="preserve"> PAGEREF _Toc45706104 \h </w:instrText>
      </w:r>
      <w:r>
        <w:fldChar w:fldCharType="separate"/>
      </w:r>
      <w:r>
        <w:t>14</w:t>
      </w:r>
      <w:r>
        <w:fldChar w:fldCharType="end"/>
      </w:r>
    </w:p>
    <w:p w14:paraId="606CBB88" w14:textId="3AD1DC8F" w:rsidR="00C7010F" w:rsidRDefault="00C7010F">
      <w:pPr>
        <w:pStyle w:val="TOC1"/>
        <w:rPr>
          <w:rFonts w:eastAsiaTheme="minorEastAsia"/>
          <w:b w:val="0"/>
          <w:color w:val="auto"/>
          <w:lang w:eastAsia="en-GB"/>
        </w:rPr>
      </w:pPr>
      <w:r w:rsidRPr="00E31AAE">
        <w:t>9.</w:t>
      </w:r>
      <w:r>
        <w:rPr>
          <w:rFonts w:eastAsiaTheme="minorEastAsia"/>
          <w:b w:val="0"/>
          <w:color w:val="auto"/>
          <w:lang w:eastAsia="en-GB"/>
        </w:rPr>
        <w:tab/>
      </w:r>
      <w:r>
        <w:t>MAINTAINING VTS QUALFICATIONS</w:t>
      </w:r>
      <w:r>
        <w:tab/>
      </w:r>
      <w:r>
        <w:fldChar w:fldCharType="begin"/>
      </w:r>
      <w:r>
        <w:instrText xml:space="preserve"> PAGEREF _Toc45706105 \h </w:instrText>
      </w:r>
      <w:r>
        <w:fldChar w:fldCharType="separate"/>
      </w:r>
      <w:r>
        <w:t>15</w:t>
      </w:r>
      <w:r>
        <w:fldChar w:fldCharType="end"/>
      </w:r>
    </w:p>
    <w:p w14:paraId="46633F13" w14:textId="72410A85" w:rsidR="00C7010F" w:rsidRDefault="00C7010F">
      <w:pPr>
        <w:pStyle w:val="TOC2"/>
        <w:rPr>
          <w:rFonts w:eastAsiaTheme="minorEastAsia"/>
          <w:color w:val="auto"/>
          <w:lang w:eastAsia="en-GB"/>
        </w:rPr>
      </w:pPr>
      <w:r w:rsidRPr="00E31AAE">
        <w:t>9.1.</w:t>
      </w:r>
      <w:r>
        <w:rPr>
          <w:rFonts w:eastAsiaTheme="minorEastAsia"/>
          <w:color w:val="auto"/>
          <w:lang w:eastAsia="en-GB"/>
        </w:rPr>
        <w:tab/>
      </w:r>
      <w:r>
        <w:t>Formal Revalidation Training</w:t>
      </w:r>
      <w:r>
        <w:tab/>
      </w:r>
      <w:r>
        <w:fldChar w:fldCharType="begin"/>
      </w:r>
      <w:r>
        <w:instrText xml:space="preserve"> PAGEREF _Toc45706106 \h </w:instrText>
      </w:r>
      <w:r>
        <w:fldChar w:fldCharType="separate"/>
      </w:r>
      <w:r>
        <w:t>15</w:t>
      </w:r>
      <w:r>
        <w:fldChar w:fldCharType="end"/>
      </w:r>
    </w:p>
    <w:p w14:paraId="6877A09B" w14:textId="54967358" w:rsidR="00C7010F" w:rsidRDefault="00C7010F">
      <w:pPr>
        <w:pStyle w:val="TOC2"/>
        <w:rPr>
          <w:rFonts w:eastAsiaTheme="minorEastAsia"/>
          <w:color w:val="auto"/>
          <w:lang w:eastAsia="en-GB"/>
        </w:rPr>
      </w:pPr>
      <w:r w:rsidRPr="00E31AAE">
        <w:t>9.2.</w:t>
      </w:r>
      <w:r>
        <w:rPr>
          <w:rFonts w:eastAsiaTheme="minorEastAsia"/>
          <w:color w:val="auto"/>
          <w:lang w:eastAsia="en-GB"/>
        </w:rPr>
        <w:tab/>
      </w:r>
      <w:r>
        <w:t>Overview</w:t>
      </w:r>
      <w:r>
        <w:tab/>
      </w:r>
      <w:r>
        <w:fldChar w:fldCharType="begin"/>
      </w:r>
      <w:r>
        <w:instrText xml:space="preserve"> PAGEREF _Toc45706107 \h </w:instrText>
      </w:r>
      <w:r>
        <w:fldChar w:fldCharType="separate"/>
      </w:r>
      <w:r>
        <w:t>15</w:t>
      </w:r>
      <w:r>
        <w:fldChar w:fldCharType="end"/>
      </w:r>
    </w:p>
    <w:p w14:paraId="505938F1" w14:textId="1EB26751" w:rsidR="00C7010F" w:rsidRDefault="00C7010F">
      <w:pPr>
        <w:pStyle w:val="TOC2"/>
        <w:rPr>
          <w:rFonts w:eastAsiaTheme="minorEastAsia"/>
          <w:color w:val="auto"/>
          <w:lang w:eastAsia="en-GB"/>
        </w:rPr>
      </w:pPr>
      <w:r w:rsidRPr="00E31AAE">
        <w:t>9.3.</w:t>
      </w:r>
      <w:r>
        <w:rPr>
          <w:rFonts w:eastAsiaTheme="minorEastAsia"/>
          <w:color w:val="auto"/>
          <w:lang w:eastAsia="en-GB"/>
        </w:rPr>
        <w:tab/>
      </w:r>
      <w:r>
        <w:t>Periodic performance assessment</w:t>
      </w:r>
      <w:r>
        <w:tab/>
      </w:r>
      <w:r>
        <w:fldChar w:fldCharType="begin"/>
      </w:r>
      <w:r>
        <w:instrText xml:space="preserve"> PAGEREF _Toc45706108 \h </w:instrText>
      </w:r>
      <w:r>
        <w:fldChar w:fldCharType="separate"/>
      </w:r>
      <w:r>
        <w:t>16</w:t>
      </w:r>
      <w:r>
        <w:fldChar w:fldCharType="end"/>
      </w:r>
    </w:p>
    <w:p w14:paraId="09EA5F34" w14:textId="139E59BC" w:rsidR="00C7010F" w:rsidRDefault="00C7010F">
      <w:pPr>
        <w:pStyle w:val="TOC2"/>
        <w:rPr>
          <w:rFonts w:eastAsiaTheme="minorEastAsia"/>
          <w:color w:val="auto"/>
          <w:lang w:eastAsia="en-GB"/>
        </w:rPr>
      </w:pPr>
      <w:r w:rsidRPr="00E31AAE">
        <w:t>9.4.</w:t>
      </w:r>
      <w:r>
        <w:rPr>
          <w:rFonts w:eastAsiaTheme="minorEastAsia"/>
          <w:color w:val="auto"/>
          <w:lang w:eastAsia="en-GB"/>
        </w:rPr>
        <w:tab/>
      </w:r>
      <w:r>
        <w:t>Ongoing Revalidation Training</w:t>
      </w:r>
      <w:r>
        <w:tab/>
      </w:r>
      <w:r>
        <w:fldChar w:fldCharType="begin"/>
      </w:r>
      <w:r>
        <w:instrText xml:space="preserve"> PAGEREF _Toc45706109 \h </w:instrText>
      </w:r>
      <w:r>
        <w:fldChar w:fldCharType="separate"/>
      </w:r>
      <w:r>
        <w:t>16</w:t>
      </w:r>
      <w:r>
        <w:fldChar w:fldCharType="end"/>
      </w:r>
    </w:p>
    <w:p w14:paraId="7F5305B5" w14:textId="607A9EB5" w:rsidR="00C7010F" w:rsidRDefault="00C7010F">
      <w:pPr>
        <w:pStyle w:val="TOC3"/>
        <w:tabs>
          <w:tab w:val="left" w:pos="1134"/>
          <w:tab w:val="right" w:leader="dot" w:pos="10195"/>
        </w:tabs>
        <w:rPr>
          <w:rFonts w:eastAsiaTheme="minorEastAsia"/>
          <w:noProof/>
          <w:sz w:val="22"/>
          <w:lang w:eastAsia="en-GB"/>
        </w:rPr>
      </w:pPr>
      <w:r w:rsidRPr="00E31AAE">
        <w:rPr>
          <w:noProof/>
        </w:rPr>
        <w:t>9.4.1.</w:t>
      </w:r>
      <w:r>
        <w:rPr>
          <w:rFonts w:eastAsiaTheme="minorEastAsia"/>
          <w:noProof/>
          <w:sz w:val="22"/>
          <w:lang w:eastAsia="en-GB"/>
        </w:rPr>
        <w:tab/>
      </w:r>
      <w:r>
        <w:rPr>
          <w:noProof/>
        </w:rPr>
        <w:t>Recurrent Training</w:t>
      </w:r>
      <w:r>
        <w:rPr>
          <w:noProof/>
        </w:rPr>
        <w:tab/>
      </w:r>
      <w:r>
        <w:rPr>
          <w:noProof/>
        </w:rPr>
        <w:fldChar w:fldCharType="begin"/>
      </w:r>
      <w:r>
        <w:rPr>
          <w:noProof/>
        </w:rPr>
        <w:instrText xml:space="preserve"> PAGEREF _Toc45706110 \h </w:instrText>
      </w:r>
      <w:r>
        <w:rPr>
          <w:noProof/>
        </w:rPr>
      </w:r>
      <w:r>
        <w:rPr>
          <w:noProof/>
        </w:rPr>
        <w:fldChar w:fldCharType="separate"/>
      </w:r>
      <w:r>
        <w:rPr>
          <w:noProof/>
        </w:rPr>
        <w:t>17</w:t>
      </w:r>
      <w:r>
        <w:rPr>
          <w:noProof/>
        </w:rPr>
        <w:fldChar w:fldCharType="end"/>
      </w:r>
    </w:p>
    <w:p w14:paraId="2F0EFD52" w14:textId="64E8C40D" w:rsidR="00C7010F" w:rsidRDefault="00C7010F">
      <w:pPr>
        <w:pStyle w:val="TOC3"/>
        <w:tabs>
          <w:tab w:val="left" w:pos="1134"/>
          <w:tab w:val="right" w:leader="dot" w:pos="10195"/>
        </w:tabs>
        <w:rPr>
          <w:rFonts w:eastAsiaTheme="minorEastAsia"/>
          <w:noProof/>
          <w:sz w:val="22"/>
          <w:lang w:eastAsia="en-GB"/>
        </w:rPr>
      </w:pPr>
      <w:r w:rsidRPr="00E31AAE">
        <w:rPr>
          <w:noProof/>
        </w:rPr>
        <w:t>9.4.2.</w:t>
      </w:r>
      <w:r>
        <w:rPr>
          <w:rFonts w:eastAsiaTheme="minorEastAsia"/>
          <w:noProof/>
          <w:sz w:val="22"/>
          <w:lang w:eastAsia="en-GB"/>
        </w:rPr>
        <w:tab/>
      </w:r>
      <w:r>
        <w:rPr>
          <w:noProof/>
        </w:rPr>
        <w:t>Adaptation Training</w:t>
      </w:r>
      <w:r>
        <w:rPr>
          <w:noProof/>
        </w:rPr>
        <w:tab/>
      </w:r>
      <w:r>
        <w:rPr>
          <w:noProof/>
        </w:rPr>
        <w:fldChar w:fldCharType="begin"/>
      </w:r>
      <w:r>
        <w:rPr>
          <w:noProof/>
        </w:rPr>
        <w:instrText xml:space="preserve"> PAGEREF _Toc45706111 \h </w:instrText>
      </w:r>
      <w:r>
        <w:rPr>
          <w:noProof/>
        </w:rPr>
      </w:r>
      <w:r>
        <w:rPr>
          <w:noProof/>
        </w:rPr>
        <w:fldChar w:fldCharType="separate"/>
      </w:r>
      <w:r>
        <w:rPr>
          <w:noProof/>
        </w:rPr>
        <w:t>17</w:t>
      </w:r>
      <w:r>
        <w:rPr>
          <w:noProof/>
        </w:rPr>
        <w:fldChar w:fldCharType="end"/>
      </w:r>
    </w:p>
    <w:p w14:paraId="6D190356" w14:textId="230A1D09" w:rsidR="00C7010F" w:rsidRDefault="00C7010F">
      <w:pPr>
        <w:pStyle w:val="TOC3"/>
        <w:tabs>
          <w:tab w:val="left" w:pos="1134"/>
          <w:tab w:val="right" w:leader="dot" w:pos="10195"/>
        </w:tabs>
        <w:rPr>
          <w:rFonts w:eastAsiaTheme="minorEastAsia"/>
          <w:noProof/>
          <w:sz w:val="22"/>
          <w:lang w:eastAsia="en-GB"/>
        </w:rPr>
      </w:pPr>
      <w:r w:rsidRPr="00E31AAE">
        <w:rPr>
          <w:noProof/>
        </w:rPr>
        <w:t>9.4.3.</w:t>
      </w:r>
      <w:r>
        <w:rPr>
          <w:rFonts w:eastAsiaTheme="minorEastAsia"/>
          <w:noProof/>
          <w:sz w:val="22"/>
          <w:lang w:eastAsia="en-GB"/>
        </w:rPr>
        <w:tab/>
      </w:r>
      <w:r>
        <w:rPr>
          <w:noProof/>
        </w:rPr>
        <w:t>Updating Training</w:t>
      </w:r>
      <w:r>
        <w:rPr>
          <w:noProof/>
        </w:rPr>
        <w:tab/>
      </w:r>
      <w:r>
        <w:rPr>
          <w:noProof/>
        </w:rPr>
        <w:fldChar w:fldCharType="begin"/>
      </w:r>
      <w:r>
        <w:rPr>
          <w:noProof/>
        </w:rPr>
        <w:instrText xml:space="preserve"> PAGEREF _Toc45706113 \h </w:instrText>
      </w:r>
      <w:r>
        <w:rPr>
          <w:noProof/>
        </w:rPr>
      </w:r>
      <w:r>
        <w:rPr>
          <w:noProof/>
        </w:rPr>
        <w:fldChar w:fldCharType="separate"/>
      </w:r>
      <w:r>
        <w:rPr>
          <w:noProof/>
        </w:rPr>
        <w:t>17</w:t>
      </w:r>
      <w:r>
        <w:rPr>
          <w:noProof/>
        </w:rPr>
        <w:fldChar w:fldCharType="end"/>
      </w:r>
    </w:p>
    <w:p w14:paraId="73A1DE32" w14:textId="7D8D7B2A" w:rsidR="00C7010F" w:rsidRDefault="00C7010F">
      <w:pPr>
        <w:pStyle w:val="TOC3"/>
        <w:tabs>
          <w:tab w:val="left" w:pos="1134"/>
          <w:tab w:val="right" w:leader="dot" w:pos="10195"/>
        </w:tabs>
        <w:rPr>
          <w:rFonts w:eastAsiaTheme="minorEastAsia"/>
          <w:noProof/>
          <w:sz w:val="22"/>
          <w:lang w:eastAsia="en-GB"/>
        </w:rPr>
      </w:pPr>
      <w:r w:rsidRPr="00E31AAE">
        <w:rPr>
          <w:noProof/>
        </w:rPr>
        <w:t>9.4.4.</w:t>
      </w:r>
      <w:r>
        <w:rPr>
          <w:rFonts w:eastAsiaTheme="minorEastAsia"/>
          <w:noProof/>
          <w:sz w:val="22"/>
          <w:lang w:eastAsia="en-GB"/>
        </w:rPr>
        <w:tab/>
      </w:r>
      <w:r>
        <w:rPr>
          <w:noProof/>
        </w:rPr>
        <w:t>Continual professional development</w:t>
      </w:r>
      <w:r>
        <w:rPr>
          <w:noProof/>
        </w:rPr>
        <w:tab/>
      </w:r>
      <w:r>
        <w:rPr>
          <w:noProof/>
        </w:rPr>
        <w:fldChar w:fldCharType="begin"/>
      </w:r>
      <w:r>
        <w:rPr>
          <w:noProof/>
        </w:rPr>
        <w:instrText xml:space="preserve"> PAGEREF _Toc45706115 \h </w:instrText>
      </w:r>
      <w:r>
        <w:rPr>
          <w:noProof/>
        </w:rPr>
      </w:r>
      <w:r>
        <w:rPr>
          <w:noProof/>
        </w:rPr>
        <w:fldChar w:fldCharType="separate"/>
      </w:r>
      <w:r>
        <w:rPr>
          <w:noProof/>
        </w:rPr>
        <w:t>18</w:t>
      </w:r>
      <w:r>
        <w:rPr>
          <w:noProof/>
        </w:rPr>
        <w:fldChar w:fldCharType="end"/>
      </w:r>
    </w:p>
    <w:p w14:paraId="23D609FE" w14:textId="6642CE09" w:rsidR="00C7010F" w:rsidRDefault="00C7010F">
      <w:pPr>
        <w:pStyle w:val="TOC1"/>
        <w:rPr>
          <w:rFonts w:eastAsiaTheme="minorEastAsia"/>
          <w:b w:val="0"/>
          <w:color w:val="auto"/>
          <w:lang w:eastAsia="en-GB"/>
        </w:rPr>
      </w:pPr>
      <w:r w:rsidRPr="00E31AAE">
        <w:t>10.</w:t>
      </w:r>
      <w:r>
        <w:rPr>
          <w:rFonts w:eastAsiaTheme="minorEastAsia"/>
          <w:b w:val="0"/>
          <w:color w:val="auto"/>
          <w:lang w:eastAsia="en-GB"/>
        </w:rPr>
        <w:tab/>
      </w:r>
      <w:r>
        <w:t>VTS CAREER PROGRESSION</w:t>
      </w:r>
      <w:r>
        <w:tab/>
      </w:r>
      <w:r>
        <w:fldChar w:fldCharType="begin"/>
      </w:r>
      <w:r>
        <w:instrText xml:space="preserve"> PAGEREF _Toc45706118 \h </w:instrText>
      </w:r>
      <w:r>
        <w:fldChar w:fldCharType="separate"/>
      </w:r>
      <w:r>
        <w:t>19</w:t>
      </w:r>
      <w:r>
        <w:fldChar w:fldCharType="end"/>
      </w:r>
    </w:p>
    <w:p w14:paraId="654A296A" w14:textId="76687965" w:rsidR="00C7010F" w:rsidRDefault="00C7010F">
      <w:pPr>
        <w:pStyle w:val="TOC1"/>
        <w:rPr>
          <w:rFonts w:eastAsiaTheme="minorEastAsia"/>
          <w:b w:val="0"/>
          <w:color w:val="auto"/>
          <w:lang w:eastAsia="en-GB"/>
        </w:rPr>
      </w:pPr>
      <w:r w:rsidRPr="00E31AAE">
        <w:t>11.</w:t>
      </w:r>
      <w:r>
        <w:rPr>
          <w:rFonts w:eastAsiaTheme="minorEastAsia"/>
          <w:b w:val="0"/>
          <w:color w:val="auto"/>
          <w:lang w:eastAsia="en-GB"/>
        </w:rPr>
        <w:tab/>
      </w:r>
      <w:r w:rsidRPr="00E31AAE">
        <w:t>DEFINITIONS</w:t>
      </w:r>
      <w:r>
        <w:tab/>
      </w:r>
      <w:r>
        <w:fldChar w:fldCharType="begin"/>
      </w:r>
      <w:r>
        <w:instrText xml:space="preserve"> PAGEREF _Toc45706119 \h </w:instrText>
      </w:r>
      <w:r>
        <w:fldChar w:fldCharType="separate"/>
      </w:r>
      <w:r>
        <w:t>19</w:t>
      </w:r>
      <w:r>
        <w:fldChar w:fldCharType="end"/>
      </w:r>
    </w:p>
    <w:p w14:paraId="6923C709" w14:textId="6AA8F306" w:rsidR="00C7010F" w:rsidRDefault="00C7010F">
      <w:pPr>
        <w:pStyle w:val="TOC1"/>
        <w:rPr>
          <w:rFonts w:eastAsiaTheme="minorEastAsia"/>
          <w:b w:val="0"/>
          <w:color w:val="auto"/>
          <w:lang w:eastAsia="en-GB"/>
        </w:rPr>
      </w:pPr>
      <w:r w:rsidRPr="00E31AAE">
        <w:t>12.</w:t>
      </w:r>
      <w:r>
        <w:rPr>
          <w:rFonts w:eastAsiaTheme="minorEastAsia"/>
          <w:b w:val="0"/>
          <w:color w:val="auto"/>
          <w:lang w:eastAsia="en-GB"/>
        </w:rPr>
        <w:tab/>
      </w:r>
      <w:r w:rsidRPr="00E31AAE">
        <w:t>ACRONYMS</w:t>
      </w:r>
      <w:r>
        <w:tab/>
      </w:r>
      <w:r>
        <w:fldChar w:fldCharType="begin"/>
      </w:r>
      <w:r>
        <w:instrText xml:space="preserve"> PAGEREF _Toc45706120 \h </w:instrText>
      </w:r>
      <w:r>
        <w:fldChar w:fldCharType="separate"/>
      </w:r>
      <w:r>
        <w:t>19</w:t>
      </w:r>
      <w:r>
        <w:fldChar w:fldCharType="end"/>
      </w:r>
    </w:p>
    <w:p w14:paraId="2CDCD7BA" w14:textId="2C60D83B"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2F4CCDD1" w14:textId="4AD52720" w:rsidR="0078486B" w:rsidRPr="00F55AD7" w:rsidRDefault="002F265A" w:rsidP="00C9558A">
      <w:pPr>
        <w:pStyle w:val="ListofFigures"/>
      </w:pPr>
      <w:r w:rsidRPr="00F55AD7">
        <w:t>List of Tables</w:t>
      </w:r>
      <w:r w:rsidR="00176BB8">
        <w:t xml:space="preserve"> [List of Figures]</w:t>
      </w:r>
    </w:p>
    <w:p w14:paraId="38B0B672" w14:textId="666513CA" w:rsidR="00161325" w:rsidRPr="00F55AD7" w:rsidRDefault="00923B4D" w:rsidP="00923B4D">
      <w:pPr>
        <w:pStyle w:val="BodyText"/>
      </w:pPr>
      <w:r w:rsidRPr="00F55AD7">
        <w:fldChar w:fldCharType="begin"/>
      </w:r>
      <w:r w:rsidRPr="00F55AD7">
        <w:instrText xml:space="preserve"> TOC \t "Table caption" \c </w:instrText>
      </w:r>
      <w:r w:rsidRPr="00F55AD7">
        <w:fldChar w:fldCharType="separate"/>
      </w:r>
      <w:r w:rsidR="00E51362">
        <w:rPr>
          <w:b/>
          <w:bCs/>
          <w:noProof/>
          <w:lang w:val="en-US"/>
        </w:rPr>
        <w:t>No table of figures entries found.</w:t>
      </w:r>
      <w:r w:rsidRPr="00F55AD7">
        <w:fldChar w:fldCharType="end"/>
      </w:r>
    </w:p>
    <w:p w14:paraId="6E54090E" w14:textId="6E4AE54B" w:rsidR="00994D97" w:rsidRPr="00F55AD7" w:rsidRDefault="00994D97" w:rsidP="00C9558A">
      <w:pPr>
        <w:pStyle w:val="ListofFigures"/>
      </w:pPr>
      <w:r w:rsidRPr="00F55AD7">
        <w:t>List of Figures</w:t>
      </w:r>
      <w:r w:rsidR="00176BB8">
        <w:t xml:space="preserve"> [List of Figures]</w:t>
      </w:r>
    </w:p>
    <w:p w14:paraId="028499A9" w14:textId="20E9F58C" w:rsidR="0063344E" w:rsidRDefault="00923B4D">
      <w:pPr>
        <w:pStyle w:val="TableofFigures"/>
        <w:rPr>
          <w:rFonts w:eastAsiaTheme="minorEastAsia"/>
          <w:i w:val="0"/>
          <w:noProof/>
          <w:lang w:val="en-AU" w:eastAsia="en-AU"/>
        </w:rPr>
      </w:pPr>
      <w:r w:rsidRPr="00F55AD7">
        <w:fldChar w:fldCharType="begin"/>
      </w:r>
      <w:r w:rsidRPr="00F55AD7">
        <w:instrText xml:space="preserve"> TOC \t "Figure caption" \c </w:instrText>
      </w:r>
      <w:r w:rsidRPr="00F55AD7">
        <w:fldChar w:fldCharType="separate"/>
      </w:r>
      <w:r w:rsidR="0063344E">
        <w:rPr>
          <w:noProof/>
        </w:rPr>
        <w:t>Figure 1</w:t>
      </w:r>
      <w:r w:rsidR="0063344E">
        <w:rPr>
          <w:rFonts w:eastAsiaTheme="minorEastAsia"/>
          <w:i w:val="0"/>
          <w:noProof/>
          <w:lang w:val="en-AU" w:eastAsia="en-AU"/>
        </w:rPr>
        <w:tab/>
      </w:r>
      <w:r w:rsidR="0063344E" w:rsidRPr="00BF3CE1">
        <w:rPr>
          <w:noProof/>
          <w:u w:color="575756"/>
        </w:rPr>
        <w:t>Process for the</w:t>
      </w:r>
      <w:r w:rsidR="0063344E" w:rsidRPr="00BF3CE1">
        <w:rPr>
          <w:noProof/>
          <w:spacing w:val="-3"/>
          <w:u w:color="575756"/>
        </w:rPr>
        <w:t xml:space="preserve"> </w:t>
      </w:r>
      <w:r w:rsidR="0063344E" w:rsidRPr="00BF3CE1">
        <w:rPr>
          <w:noProof/>
          <w:u w:color="575756"/>
        </w:rPr>
        <w:t>revalidation of VTS qualifications</w:t>
      </w:r>
      <w:r w:rsidR="0063344E">
        <w:rPr>
          <w:noProof/>
        </w:rPr>
        <w:tab/>
      </w:r>
      <w:r w:rsidR="0063344E">
        <w:rPr>
          <w:noProof/>
        </w:rPr>
        <w:fldChar w:fldCharType="begin"/>
      </w:r>
      <w:r w:rsidR="0063344E">
        <w:rPr>
          <w:noProof/>
        </w:rPr>
        <w:instrText xml:space="preserve"> PAGEREF _Toc30690893 \h </w:instrText>
      </w:r>
      <w:r w:rsidR="0063344E">
        <w:rPr>
          <w:noProof/>
        </w:rPr>
      </w:r>
      <w:r w:rsidR="0063344E">
        <w:rPr>
          <w:noProof/>
        </w:rPr>
        <w:fldChar w:fldCharType="separate"/>
      </w:r>
      <w:r w:rsidR="00591F84">
        <w:rPr>
          <w:noProof/>
        </w:rPr>
        <w:t>16</w:t>
      </w:r>
      <w:r w:rsidR="0063344E">
        <w:rPr>
          <w:noProof/>
        </w:rPr>
        <w:fldChar w:fldCharType="end"/>
      </w:r>
    </w:p>
    <w:p w14:paraId="34078864" w14:textId="55EF830E" w:rsidR="0063344E" w:rsidRDefault="0063344E">
      <w:pPr>
        <w:pStyle w:val="TableofFigures"/>
        <w:rPr>
          <w:rFonts w:eastAsiaTheme="minorEastAsia"/>
          <w:i w:val="0"/>
          <w:noProof/>
          <w:lang w:val="en-AU" w:eastAsia="en-AU"/>
        </w:rPr>
      </w:pPr>
      <w:r>
        <w:rPr>
          <w:noProof/>
        </w:rPr>
        <w:t>Figure 2</w:t>
      </w:r>
      <w:r>
        <w:rPr>
          <w:rFonts w:eastAsiaTheme="minorEastAsia"/>
          <w:i w:val="0"/>
          <w:noProof/>
          <w:lang w:val="en-AU" w:eastAsia="en-AU"/>
        </w:rPr>
        <w:tab/>
      </w:r>
      <w:r>
        <w:rPr>
          <w:noProof/>
          <w:lang w:eastAsia="en-GB"/>
        </w:rPr>
        <w:t>Career progression</w:t>
      </w:r>
      <w:r>
        <w:rPr>
          <w:noProof/>
        </w:rPr>
        <w:tab/>
      </w:r>
      <w:r>
        <w:rPr>
          <w:noProof/>
        </w:rPr>
        <w:fldChar w:fldCharType="begin"/>
      </w:r>
      <w:r>
        <w:rPr>
          <w:noProof/>
        </w:rPr>
        <w:instrText xml:space="preserve"> PAGEREF _Toc30690894 \h </w:instrText>
      </w:r>
      <w:r>
        <w:rPr>
          <w:noProof/>
        </w:rPr>
      </w:r>
      <w:r>
        <w:rPr>
          <w:noProof/>
        </w:rPr>
        <w:fldChar w:fldCharType="separate"/>
      </w:r>
      <w:r w:rsidR="00591F84">
        <w:rPr>
          <w:noProof/>
        </w:rPr>
        <w:t>20</w:t>
      </w:r>
      <w:r>
        <w:rPr>
          <w:noProof/>
        </w:rPr>
        <w:fldChar w:fldCharType="end"/>
      </w:r>
    </w:p>
    <w:p w14:paraId="68137A41" w14:textId="0225E310" w:rsidR="005E4659" w:rsidRPr="00176BB8" w:rsidRDefault="00923B4D" w:rsidP="007D1805">
      <w:pPr>
        <w:pStyle w:val="TableofFigures"/>
      </w:pPr>
      <w:r w:rsidRPr="00F55AD7">
        <w:fldChar w:fldCharType="end"/>
      </w:r>
    </w:p>
    <w:p w14:paraId="63E84D68" w14:textId="73F5EA28" w:rsidR="00E51362" w:rsidRDefault="00E51362" w:rsidP="00E51362">
      <w:pPr>
        <w:pStyle w:val="BodyText"/>
      </w:pPr>
    </w:p>
    <w:p w14:paraId="3C24E862" w14:textId="77777777" w:rsidR="00E51362" w:rsidRPr="00E51362" w:rsidRDefault="00E51362" w:rsidP="00E51362">
      <w:pPr>
        <w:pStyle w:val="BodyText"/>
        <w:sectPr w:rsidR="00E51362" w:rsidRPr="00E51362"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565B3418" w14:textId="77777777" w:rsidR="00E60717" w:rsidRDefault="00E60717" w:rsidP="00E60717">
      <w:pPr>
        <w:pStyle w:val="BodyText"/>
      </w:pPr>
    </w:p>
    <w:p w14:paraId="08DB274D" w14:textId="220E7CD1" w:rsidR="004944C8" w:rsidRPr="006F7B9D" w:rsidRDefault="006829DF" w:rsidP="00E60717">
      <w:pPr>
        <w:pStyle w:val="Heading1"/>
      </w:pPr>
      <w:bookmarkStart w:id="18" w:name="_Toc45706066"/>
      <w:r w:rsidRPr="006F7B9D">
        <w:t>INTRODUCTION</w:t>
      </w:r>
      <w:bookmarkEnd w:id="18"/>
    </w:p>
    <w:p w14:paraId="357D3282" w14:textId="366A6B78" w:rsidR="003A6A32" w:rsidRPr="006F7B9D" w:rsidRDefault="003A6A32" w:rsidP="003A6A32">
      <w:pPr>
        <w:pStyle w:val="Heading1separatationline"/>
      </w:pPr>
    </w:p>
    <w:p w14:paraId="5FDCD818" w14:textId="6B4614B4" w:rsidR="006813EA" w:rsidRDefault="006813EA" w:rsidP="006813EA">
      <w:pPr>
        <w:pStyle w:val="BodyText"/>
      </w:pPr>
      <w:r>
        <w:t>A major factor in the effective delivery of</w:t>
      </w:r>
      <w:ins w:id="19" w:author="Kevin Gregory" w:date="2020-07-10T11:15:00Z">
        <w:r w:rsidR="00571848">
          <w:t xml:space="preserve"> a </w:t>
        </w:r>
      </w:ins>
      <w:ins w:id="20" w:author="Kevin Gregory" w:date="2020-07-10T11:16:00Z">
        <w:r w:rsidR="00571848">
          <w:t>Vessel Traffic Service</w:t>
        </w:r>
      </w:ins>
      <w:r>
        <w:t xml:space="preserve"> </w:t>
      </w:r>
      <w:ins w:id="21" w:author="Kevin Gregory" w:date="2020-07-10T11:16:00Z">
        <w:r w:rsidR="00571848">
          <w:t>(</w:t>
        </w:r>
      </w:ins>
      <w:r>
        <w:t>VTS</w:t>
      </w:r>
      <w:ins w:id="22" w:author="Kevin Gregory" w:date="2020-07-10T11:16:00Z">
        <w:r w:rsidR="00571848">
          <w:t>)</w:t>
        </w:r>
      </w:ins>
      <w:r>
        <w:t xml:space="preserve"> is the competence and experience of its personnel to:</w:t>
      </w:r>
    </w:p>
    <w:p w14:paraId="365AEEC1" w14:textId="53EA271E" w:rsidR="006813EA" w:rsidRDefault="00593CC1" w:rsidP="006813EA">
      <w:pPr>
        <w:pStyle w:val="Bullet1"/>
      </w:pPr>
      <w:r>
        <w:t xml:space="preserve">provide </w:t>
      </w:r>
      <w:r w:rsidR="00A751BF">
        <w:t>timely and relevant information on factors that may influence the ship's transit and to assist on-board decision making</w:t>
      </w:r>
      <w:ins w:id="23" w:author="Kevin Gregory" w:date="2020-07-10T11:16:00Z">
        <w:r w:rsidR="00571848">
          <w:t>;</w:t>
        </w:r>
      </w:ins>
      <w:r w:rsidR="00A751BF">
        <w:t xml:space="preserve">  </w:t>
      </w:r>
    </w:p>
    <w:p w14:paraId="59863A61" w14:textId="741350F9" w:rsidR="006813EA" w:rsidRDefault="00593CC1" w:rsidP="006813EA">
      <w:pPr>
        <w:pStyle w:val="Bullet1"/>
      </w:pPr>
      <w:r>
        <w:t xml:space="preserve">monitor </w:t>
      </w:r>
      <w:r w:rsidR="00A751BF">
        <w:t>a</w:t>
      </w:r>
      <w:r w:rsidR="006813EA">
        <w:t>nd manage traffic to ensure the safety and efficiency of ship movements</w:t>
      </w:r>
      <w:ins w:id="24" w:author="Kevin Gregory" w:date="2020-07-10T11:16:00Z">
        <w:r w:rsidR="00571848">
          <w:t>;</w:t>
        </w:r>
      </w:ins>
      <w:ins w:id="25" w:author="Kevin Gregory" w:date="2020-07-15T14:22:00Z">
        <w:r>
          <w:t xml:space="preserve"> and</w:t>
        </w:r>
      </w:ins>
    </w:p>
    <w:p w14:paraId="0D7A7408" w14:textId="7359CB89" w:rsidR="006813EA" w:rsidRDefault="00593CC1" w:rsidP="006813EA">
      <w:pPr>
        <w:pStyle w:val="Bullet1"/>
      </w:pPr>
      <w:r>
        <w:t xml:space="preserve">respond </w:t>
      </w:r>
      <w:r w:rsidR="00A751BF">
        <w:t xml:space="preserve">to developing unsafe situations to assist the </w:t>
      </w:r>
      <w:ins w:id="26" w:author="Kevin Gregory" w:date="2020-07-10T11:22:00Z">
        <w:r w:rsidR="00571848">
          <w:t>on-board</w:t>
        </w:r>
      </w:ins>
      <w:ins w:id="27" w:author="Kevin Gregory" w:date="2020-07-10T11:17:00Z">
        <w:r w:rsidR="00571848">
          <w:t xml:space="preserve"> </w:t>
        </w:r>
      </w:ins>
      <w:r w:rsidR="00A751BF">
        <w:t>decision-making process</w:t>
      </w:r>
      <w:del w:id="28" w:author="Kevin Gregory" w:date="2020-07-10T11:17:00Z">
        <w:r w:rsidR="00A751BF" w:rsidDel="00571848">
          <w:delText xml:space="preserve"> on board</w:delText>
        </w:r>
      </w:del>
      <w:ins w:id="29" w:author="Kevin Gregory" w:date="2020-07-10T11:16:00Z">
        <w:r w:rsidR="00571848">
          <w:t>.</w:t>
        </w:r>
      </w:ins>
    </w:p>
    <w:p w14:paraId="2DC213C0" w14:textId="25BAD922" w:rsidR="006813EA" w:rsidRDefault="00A751BF" w:rsidP="006813EA">
      <w:pPr>
        <w:pStyle w:val="BodyText"/>
      </w:pPr>
      <w:r>
        <w:t>T</w:t>
      </w:r>
      <w:r w:rsidR="006813EA">
        <w:t xml:space="preserve">raining and certification for VTS personnel </w:t>
      </w:r>
      <w:r w:rsidR="00F51E58">
        <w:t>is</w:t>
      </w:r>
      <w:r w:rsidR="006813EA">
        <w:t xml:space="preserve"> recognised internationally through the following framework:</w:t>
      </w:r>
    </w:p>
    <w:p w14:paraId="0658C228" w14:textId="31E8642E" w:rsidR="006813EA" w:rsidRDefault="006813EA" w:rsidP="006813EA">
      <w:pPr>
        <w:pStyle w:val="Bullet1"/>
      </w:pPr>
      <w:r w:rsidRPr="006813EA">
        <w:rPr>
          <w:b/>
        </w:rPr>
        <w:t xml:space="preserve">IMO Resolution A.857(20) </w:t>
      </w:r>
      <w:ins w:id="30" w:author="Kevin Gregory" w:date="2020-07-10T11:17:00Z">
        <w:r w:rsidR="00571848">
          <w:rPr>
            <w:b/>
          </w:rPr>
          <w:t xml:space="preserve">on </w:t>
        </w:r>
      </w:ins>
      <w:r w:rsidRPr="006813EA">
        <w:rPr>
          <w:b/>
        </w:rPr>
        <w:t>Guideline</w:t>
      </w:r>
      <w:ins w:id="31" w:author="Kevin Gregory" w:date="2020-07-10T11:18:00Z">
        <w:r w:rsidR="00571848">
          <w:rPr>
            <w:b/>
          </w:rPr>
          <w:t>s</w:t>
        </w:r>
      </w:ins>
      <w:r w:rsidRPr="006813EA">
        <w:rPr>
          <w:b/>
        </w:rPr>
        <w:t xml:space="preserve"> for Vessel Traffic Services</w:t>
      </w:r>
      <w:r>
        <w:t xml:space="preserve"> – The Resolution states</w:t>
      </w:r>
      <w:ins w:id="32" w:author="Kevin Gregory" w:date="2020-07-10T11:18:00Z">
        <w:r w:rsidR="00571848">
          <w:t xml:space="preserve">, </w:t>
        </w:r>
        <w:commentRangeStart w:id="33"/>
        <w:r w:rsidR="00571848">
          <w:t>inter-alia</w:t>
        </w:r>
      </w:ins>
      <w:commentRangeEnd w:id="33"/>
      <w:ins w:id="34" w:author="Kevin Gregory" w:date="2020-07-10T11:20:00Z">
        <w:r w:rsidR="00571848">
          <w:rPr>
            <w:rStyle w:val="CommentReference"/>
            <w:color w:val="auto"/>
          </w:rPr>
          <w:commentReference w:id="33"/>
        </w:r>
      </w:ins>
      <w:ins w:id="35" w:author="Kevin Gregory" w:date="2020-07-10T11:18:00Z">
        <w:r w:rsidR="00571848">
          <w:t>,</w:t>
        </w:r>
      </w:ins>
      <w:r>
        <w:t xml:space="preserve"> that:</w:t>
      </w:r>
    </w:p>
    <w:p w14:paraId="161D28DD" w14:textId="11EB0961" w:rsidR="006813EA" w:rsidRDefault="00593CC1" w:rsidP="006813EA">
      <w:pPr>
        <w:pStyle w:val="Bullet2"/>
      </w:pPr>
      <w:ins w:id="36" w:author="Kevin Gregory" w:date="2020-07-15T14:24:00Z">
        <w:r>
          <w:t>t</w:t>
        </w:r>
      </w:ins>
      <w:ins w:id="37" w:author="Kevin Gregory" w:date="2020-07-10T11:20:00Z">
        <w:r w:rsidR="00571848">
          <w:t xml:space="preserve">he </w:t>
        </w:r>
      </w:ins>
      <w:r w:rsidR="006813EA">
        <w:t>Contracting Government or Governments or the competent authority should ensure that the VTS authority is provided with sufficient staff, appropriately qualified, suitably trained and capable of performing the tasks required (</w:t>
      </w:r>
      <w:ins w:id="38" w:author="Kevin Gregory" w:date="2020-07-10T11:45:00Z">
        <w:r w:rsidR="006E7E41">
          <w:t>p</w:t>
        </w:r>
      </w:ins>
      <w:del w:id="39" w:author="Kevin Gregory" w:date="2020-07-10T11:45:00Z">
        <w:r w:rsidR="006813EA" w:rsidDel="006E7E41">
          <w:delText>P</w:delText>
        </w:r>
      </w:del>
      <w:r w:rsidR="006813EA">
        <w:t>aragraph 2.2.2.8); and</w:t>
      </w:r>
    </w:p>
    <w:p w14:paraId="77B55FD4" w14:textId="606180E4" w:rsidR="006813EA" w:rsidRDefault="006813EA" w:rsidP="006813EA">
      <w:pPr>
        <w:pStyle w:val="Bullet2"/>
      </w:pPr>
      <w:r>
        <w:t>ensure that provisions for the training of VTS operators are available (</w:t>
      </w:r>
      <w:ins w:id="40" w:author="Kevin Gregory" w:date="2020-07-10T11:45:00Z">
        <w:r w:rsidR="006E7E41">
          <w:t>p</w:t>
        </w:r>
      </w:ins>
      <w:del w:id="41" w:author="Kevin Gregory" w:date="2020-07-10T11:45:00Z">
        <w:r w:rsidDel="006E7E41">
          <w:delText>P</w:delText>
        </w:r>
      </w:del>
      <w:r>
        <w:t>aragraph 2.2.2.10)</w:t>
      </w:r>
      <w:ins w:id="42" w:author="Kevin Gregory" w:date="2020-07-15T14:22:00Z">
        <w:r w:rsidR="00593CC1">
          <w:t>.</w:t>
        </w:r>
      </w:ins>
    </w:p>
    <w:p w14:paraId="042A350A" w14:textId="04B6E8C8" w:rsidR="006813EA" w:rsidRDefault="006813EA" w:rsidP="006813EA">
      <w:pPr>
        <w:pStyle w:val="Bullet1"/>
      </w:pPr>
      <w:r w:rsidRPr="006813EA">
        <w:rPr>
          <w:b/>
        </w:rPr>
        <w:t>IALA Standard 1050 – Training and Certification</w:t>
      </w:r>
      <w:r>
        <w:t xml:space="preserve"> provides the framework for harmonising the training and assessment of VTS Personnel worldwide.  </w:t>
      </w:r>
      <w:ins w:id="43" w:author="Kevin Gregory" w:date="2020-07-10T11:23:00Z">
        <w:r w:rsidR="00571848">
          <w:t>The Standard references normative provisions</w:t>
        </w:r>
      </w:ins>
      <w:ins w:id="44" w:author="Kevin Gregory" w:date="2020-07-10T11:27:00Z">
        <w:r w:rsidR="00664932">
          <w:t xml:space="preserve"> which are contained in</w:t>
        </w:r>
      </w:ins>
      <w:ins w:id="45" w:author="Kevin Gregory" w:date="2020-07-10T11:24:00Z">
        <w:r w:rsidR="00571848">
          <w:t xml:space="preserve"> IALA Recommendations, covering the following </w:t>
        </w:r>
        <w:commentRangeStart w:id="46"/>
        <w:r w:rsidR="00571848">
          <w:t>scope</w:t>
        </w:r>
      </w:ins>
      <w:commentRangeEnd w:id="46"/>
      <w:ins w:id="47" w:author="Kevin Gregory" w:date="2020-07-15T16:32:00Z">
        <w:r w:rsidR="00CF1367">
          <w:rPr>
            <w:rStyle w:val="CommentReference"/>
            <w:color w:val="auto"/>
          </w:rPr>
          <w:commentReference w:id="46"/>
        </w:r>
      </w:ins>
      <w:del w:id="48" w:author="Kevin Gregory" w:date="2020-07-10T11:24:00Z">
        <w:r w:rsidDel="00571848">
          <w:delText>There are three key components to this standard</w:delText>
        </w:r>
      </w:del>
      <w:r>
        <w:t>:</w:t>
      </w:r>
    </w:p>
    <w:p w14:paraId="62417F32" w14:textId="102C3B75" w:rsidR="006813EA" w:rsidRDefault="006813EA" w:rsidP="006813EA">
      <w:pPr>
        <w:pStyle w:val="Bullet2"/>
      </w:pPr>
      <w:r>
        <w:t xml:space="preserve">Training and </w:t>
      </w:r>
      <w:ins w:id="49" w:author="Kevin Gregory" w:date="2020-07-10T11:28:00Z">
        <w:r w:rsidR="00664932">
          <w:t>assessmen</w:t>
        </w:r>
      </w:ins>
      <w:ins w:id="50" w:author="Kevin Gregory" w:date="2020-07-10T11:30:00Z">
        <w:r w:rsidR="00664932">
          <w:t>t</w:t>
        </w:r>
      </w:ins>
      <w:del w:id="51" w:author="Kevin Gregory" w:date="2020-07-10T11:30:00Z">
        <w:r w:rsidDel="00664932">
          <w:delText>Certification of VTS Personnel</w:delText>
        </w:r>
      </w:del>
      <w:ins w:id="52" w:author="Kevin Gregory" w:date="2020-07-15T14:24:00Z">
        <w:r w:rsidR="00593CC1">
          <w:t>.</w:t>
        </w:r>
      </w:ins>
    </w:p>
    <w:p w14:paraId="05B994B5" w14:textId="4E9FF235" w:rsidR="006813EA" w:rsidDel="00664932" w:rsidRDefault="006813EA" w:rsidP="006813EA">
      <w:pPr>
        <w:pStyle w:val="Bullet2"/>
        <w:rPr>
          <w:del w:id="53" w:author="Kevin Gregory" w:date="2020-07-10T11:29:00Z"/>
        </w:rPr>
      </w:pPr>
      <w:r>
        <w:t>Accreditation</w:t>
      </w:r>
      <w:ins w:id="54" w:author="Kevin Gregory" w:date="2020-07-10T11:29:00Z">
        <w:r w:rsidR="00664932">
          <w:t>, competency, certification and revalidation</w:t>
        </w:r>
      </w:ins>
      <w:del w:id="55" w:author="Kevin Gregory" w:date="2020-07-10T11:29:00Z">
        <w:r w:rsidDel="00664932">
          <w:delText xml:space="preserve"> of Training Organisations</w:delText>
        </w:r>
      </w:del>
      <w:ins w:id="56" w:author="Kevin Gregory" w:date="2020-07-15T14:23:00Z">
        <w:r w:rsidR="00593CC1">
          <w:t>.</w:t>
        </w:r>
      </w:ins>
    </w:p>
    <w:p w14:paraId="74564FED" w14:textId="26690070" w:rsidR="006813EA" w:rsidRDefault="006813EA" w:rsidP="006813EA">
      <w:pPr>
        <w:pStyle w:val="Bullet2"/>
      </w:pPr>
      <w:del w:id="57" w:author="Kevin Gregory" w:date="2020-07-10T11:30:00Z">
        <w:r w:rsidDel="00664932">
          <w:delText>Model Courses</w:delText>
        </w:r>
      </w:del>
    </w:p>
    <w:p w14:paraId="5A7F7376" w14:textId="3831264E" w:rsidR="00A524B5" w:rsidRPr="006F7B9D" w:rsidRDefault="007F7CBA" w:rsidP="00E60717">
      <w:pPr>
        <w:pStyle w:val="Heading1"/>
      </w:pPr>
      <w:bookmarkStart w:id="58" w:name="_Toc45706067"/>
      <w:r w:rsidRPr="006F7B9D">
        <w:t>DOCUMENT PURPOSE</w:t>
      </w:r>
      <w:bookmarkEnd w:id="58"/>
    </w:p>
    <w:p w14:paraId="667D6270" w14:textId="77777777" w:rsidR="00A524B5" w:rsidRPr="006F7B9D" w:rsidRDefault="00A524B5" w:rsidP="00A524B5">
      <w:pPr>
        <w:pStyle w:val="Heading2separationline"/>
      </w:pPr>
    </w:p>
    <w:p w14:paraId="33F5C098" w14:textId="24F6FBFC" w:rsidR="00784C4B" w:rsidRDefault="00784C4B" w:rsidP="00D1754E">
      <w:pPr>
        <w:pStyle w:val="BodyText"/>
      </w:pPr>
      <w:r w:rsidRPr="00784C4B">
        <w:t xml:space="preserve">The purpose of this document is to provide guidance </w:t>
      </w:r>
      <w:r>
        <w:t>on</w:t>
      </w:r>
      <w:ins w:id="59" w:author="Kevin Gregory" w:date="2020-07-10T11:37:00Z">
        <w:r w:rsidR="000B2CEA">
          <w:t xml:space="preserve"> the</w:t>
        </w:r>
      </w:ins>
      <w:r>
        <w:t xml:space="preserve"> </w:t>
      </w:r>
      <w:r w:rsidRPr="00A751BF">
        <w:t xml:space="preserve">recruitment, training and assessment of </w:t>
      </w:r>
      <w:r>
        <w:t>VTS</w:t>
      </w:r>
      <w:r w:rsidRPr="00A751BF">
        <w:t xml:space="preserve"> personnel</w:t>
      </w:r>
      <w:r>
        <w:t xml:space="preserve"> </w:t>
      </w:r>
      <w:commentRangeStart w:id="60"/>
      <w:ins w:id="61" w:author="Kevin Gregory" w:date="2020-07-10T11:37:00Z">
        <w:r w:rsidR="000B2CEA">
          <w:t xml:space="preserve">so as to </w:t>
        </w:r>
      </w:ins>
      <w:ins w:id="62" w:author="Kevin Gregory" w:date="2020-07-10T11:38:00Z">
        <w:r w:rsidR="000B2CEA">
          <w:t>ensure that it is developed and</w:t>
        </w:r>
      </w:ins>
      <w:del w:id="63" w:author="Kevin Gregory" w:date="2020-07-10T11:38:00Z">
        <w:r w:rsidDel="000B2CEA">
          <w:delText>is</w:delText>
        </w:r>
      </w:del>
      <w:r>
        <w:t xml:space="preserve"> harmonised </w:t>
      </w:r>
      <w:commentRangeEnd w:id="60"/>
      <w:r w:rsidR="00187FF8">
        <w:rPr>
          <w:rStyle w:val="CommentReference"/>
        </w:rPr>
        <w:commentReference w:id="60"/>
      </w:r>
      <w:r w:rsidRPr="006F7B9D">
        <w:t>world‐wide</w:t>
      </w:r>
      <w:r w:rsidRPr="00784C4B">
        <w:t xml:space="preserve"> in accordance with</w:t>
      </w:r>
      <w:ins w:id="64" w:author="Kevin Gregory" w:date="2020-07-10T11:39:00Z">
        <w:r w:rsidR="000B2CEA">
          <w:t xml:space="preserve"> the IMO Guidelines on vessel traffic services</w:t>
        </w:r>
      </w:ins>
      <w:del w:id="65" w:author="Kevin Gregory" w:date="2020-07-10T11:39:00Z">
        <w:r w:rsidRPr="00784C4B" w:rsidDel="000B2CEA">
          <w:delText xml:space="preserve"> internationally approved guidelines</w:delText>
        </w:r>
      </w:del>
      <w:r w:rsidRPr="00784C4B">
        <w:t xml:space="preserve"> and </w:t>
      </w:r>
      <w:ins w:id="66" w:author="Kevin Gregory" w:date="2020-07-10T11:39:00Z">
        <w:r w:rsidR="000B2CEA">
          <w:t xml:space="preserve">the </w:t>
        </w:r>
      </w:ins>
      <w:r w:rsidRPr="00784C4B">
        <w:t>IALA Standards.</w:t>
      </w:r>
    </w:p>
    <w:tbl>
      <w:tblPr>
        <w:tblStyle w:val="TableGrid"/>
        <w:tblW w:w="0" w:type="auto"/>
        <w:tblInd w:w="279" w:type="dxa"/>
        <w:shd w:val="clear" w:color="auto" w:fill="B5E1FF" w:themeFill="accent1" w:themeFillTint="33"/>
        <w:tblLook w:val="04A0" w:firstRow="1" w:lastRow="0" w:firstColumn="1" w:lastColumn="0" w:noHBand="0" w:noVBand="1"/>
      </w:tblPr>
      <w:tblGrid>
        <w:gridCol w:w="9491"/>
      </w:tblGrid>
      <w:tr w:rsidR="00784C4B" w:rsidRPr="00152C46" w14:paraId="5508C945" w14:textId="77777777" w:rsidTr="00784C4B">
        <w:trPr>
          <w:trHeight w:val="1177"/>
        </w:trPr>
        <w:tc>
          <w:tcPr>
            <w:tcW w:w="9491" w:type="dxa"/>
            <w:shd w:val="clear" w:color="auto" w:fill="B5E1FF" w:themeFill="accent1" w:themeFillTint="33"/>
          </w:tcPr>
          <w:p w14:paraId="437E0814" w14:textId="0C8AAC45" w:rsidR="006F63F9" w:rsidRPr="00152C46" w:rsidRDefault="00784C4B" w:rsidP="001D7F6B">
            <w:pPr>
              <w:spacing w:before="108"/>
              <w:ind w:right="144"/>
              <w:jc w:val="both"/>
              <w:rPr>
                <w:rFonts w:cstheme="minorHAnsi"/>
                <w:color w:val="000000"/>
                <w:sz w:val="22"/>
              </w:rPr>
            </w:pPr>
            <w:r w:rsidRPr="00152C46">
              <w:rPr>
                <w:rFonts w:cstheme="minorHAnsi"/>
                <w:color w:val="000000"/>
                <w:sz w:val="22"/>
              </w:rPr>
              <w:t xml:space="preserve">This Guideline is associated with IALA </w:t>
            </w:r>
            <w:r>
              <w:rPr>
                <w:rFonts w:cstheme="minorHAnsi"/>
                <w:i/>
                <w:color w:val="000000"/>
                <w:sz w:val="22"/>
              </w:rPr>
              <w:t>Recommendation R0</w:t>
            </w:r>
            <w:r w:rsidRPr="00784C4B">
              <w:rPr>
                <w:rFonts w:cstheme="minorHAnsi"/>
                <w:i/>
                <w:color w:val="000000"/>
                <w:sz w:val="22"/>
              </w:rPr>
              <w:t>103</w:t>
            </w:r>
            <w:r w:rsidR="00357237">
              <w:rPr>
                <w:rFonts w:cstheme="minorHAnsi"/>
                <w:i/>
                <w:color w:val="000000"/>
                <w:sz w:val="22"/>
              </w:rPr>
              <w:t xml:space="preserve"> (V-103)</w:t>
            </w:r>
            <w:r w:rsidRPr="00784C4B">
              <w:rPr>
                <w:rFonts w:cstheme="minorHAnsi"/>
                <w:i/>
                <w:color w:val="000000"/>
                <w:sz w:val="22"/>
              </w:rPr>
              <w:t xml:space="preserve"> on Training and Certification of VTS Personnel</w:t>
            </w:r>
            <w:r w:rsidRPr="00152C46">
              <w:rPr>
                <w:rFonts w:cstheme="minorHAnsi"/>
                <w:i/>
                <w:color w:val="000000"/>
                <w:sz w:val="22"/>
              </w:rPr>
              <w:t xml:space="preserve">.  </w:t>
            </w:r>
            <w:r w:rsidRPr="00187FF8">
              <w:rPr>
                <w:rFonts w:cstheme="minorHAnsi"/>
                <w:iCs/>
                <w:color w:val="000000"/>
                <w:sz w:val="22"/>
              </w:rPr>
              <w:t>Recommendation R0103</w:t>
            </w:r>
            <w:r w:rsidRPr="00152C46">
              <w:rPr>
                <w:rFonts w:cstheme="minorHAnsi"/>
                <w:i/>
                <w:color w:val="000000"/>
                <w:sz w:val="22"/>
              </w:rPr>
              <w:t xml:space="preserve"> </w:t>
            </w:r>
            <w:r w:rsidRPr="00152C46">
              <w:rPr>
                <w:rFonts w:cstheme="minorHAnsi"/>
                <w:color w:val="000000"/>
                <w:sz w:val="22"/>
              </w:rPr>
              <w:t>is a normative provision of IALA Standard 10</w:t>
            </w:r>
            <w:r>
              <w:rPr>
                <w:rFonts w:cstheme="minorHAnsi"/>
                <w:color w:val="000000"/>
                <w:sz w:val="22"/>
              </w:rPr>
              <w:t>5</w:t>
            </w:r>
            <w:r w:rsidRPr="00152C46">
              <w:rPr>
                <w:rFonts w:cstheme="minorHAnsi"/>
                <w:color w:val="000000"/>
                <w:sz w:val="22"/>
              </w:rPr>
              <w:t xml:space="preserve">0 </w:t>
            </w:r>
            <w:r w:rsidR="003C0B80">
              <w:rPr>
                <w:rFonts w:cstheme="minorHAnsi"/>
                <w:color w:val="000000"/>
                <w:sz w:val="22"/>
              </w:rPr>
              <w:t>Training and Certification</w:t>
            </w:r>
            <w:ins w:id="67" w:author="Jillian Carson-Jackson" w:date="2020-05-20T19:01:00Z">
              <w:r w:rsidR="001D7F6B">
                <w:rPr>
                  <w:rFonts w:cstheme="minorHAnsi"/>
                  <w:color w:val="000000"/>
                  <w:sz w:val="22"/>
                </w:rPr>
                <w:t>.</w:t>
              </w:r>
            </w:ins>
            <w:r w:rsidRPr="00152C46">
              <w:rPr>
                <w:rFonts w:cstheme="minorHAnsi"/>
                <w:color w:val="000000"/>
                <w:sz w:val="22"/>
              </w:rPr>
              <w:t xml:space="preserve"> </w:t>
            </w:r>
            <w:del w:id="68" w:author="Jillian Carson-Jackson" w:date="2020-05-20T19:01:00Z">
              <w:r w:rsidR="003C0B80" w:rsidDel="001D7F6B">
                <w:rPr>
                  <w:rFonts w:cstheme="minorHAnsi"/>
                  <w:color w:val="000000"/>
                  <w:sz w:val="22"/>
                </w:rPr>
                <w:delText>and</w:delText>
              </w:r>
              <w:r w:rsidR="003C0B80" w:rsidRPr="003C0B80" w:rsidDel="001D7F6B">
                <w:rPr>
                  <w:rFonts w:cstheme="minorHAnsi"/>
                  <w:color w:val="000000"/>
                  <w:sz w:val="22"/>
                </w:rPr>
                <w:delText xml:space="preserve"> </w:delText>
              </w:r>
              <w:r w:rsidR="003C0B80" w:rsidDel="001D7F6B">
                <w:rPr>
                  <w:rFonts w:cstheme="minorHAnsi"/>
                  <w:color w:val="000000"/>
                  <w:sz w:val="22"/>
                </w:rPr>
                <w:delText>shall</w:delText>
              </w:r>
              <w:r w:rsidR="003C0B80" w:rsidRPr="003C0B80" w:rsidDel="001D7F6B">
                <w:rPr>
                  <w:rFonts w:cstheme="minorHAnsi"/>
                  <w:color w:val="000000"/>
                  <w:sz w:val="22"/>
                </w:rPr>
                <w:delText xml:space="preserve"> </w:delText>
              </w:r>
              <w:r w:rsidR="003C0B80" w:rsidDel="001D7F6B">
                <w:rPr>
                  <w:rFonts w:cstheme="minorHAnsi"/>
                  <w:color w:val="000000"/>
                  <w:sz w:val="22"/>
                </w:rPr>
                <w:delText xml:space="preserve">be </w:delText>
              </w:r>
              <w:r w:rsidR="003C0B80" w:rsidRPr="003C0B80" w:rsidDel="001D7F6B">
                <w:rPr>
                  <w:rFonts w:cstheme="minorHAnsi"/>
                  <w:color w:val="000000"/>
                  <w:sz w:val="22"/>
                </w:rPr>
                <w:delText>conform</w:delText>
              </w:r>
              <w:r w:rsidR="003C0B80" w:rsidDel="001D7F6B">
                <w:rPr>
                  <w:rFonts w:cstheme="minorHAnsi"/>
                  <w:color w:val="000000"/>
                  <w:sz w:val="22"/>
                </w:rPr>
                <w:delText>ed with</w:delText>
              </w:r>
              <w:r w:rsidR="003C0B80" w:rsidRPr="003C0B80" w:rsidDel="001D7F6B">
                <w:rPr>
                  <w:rFonts w:cstheme="minorHAnsi"/>
                  <w:color w:val="000000"/>
                  <w:sz w:val="22"/>
                </w:rPr>
                <w:delText xml:space="preserve"> in order to claim compliance to the Standard.</w:delText>
              </w:r>
            </w:del>
            <w:ins w:id="69" w:author="Jillian Carson-Jackson" w:date="2020-05-20T19:00:00Z">
              <w:r w:rsidR="006F63F9" w:rsidRPr="006F63F9">
                <w:rPr>
                  <w:rFonts w:cstheme="minorHAnsi"/>
                  <w:color w:val="000000"/>
                  <w:sz w:val="22"/>
                </w:rPr>
                <w:t xml:space="preserve"> To demonstrate compliance with th</w:t>
              </w:r>
            </w:ins>
            <w:ins w:id="70" w:author="Kevin Gregory" w:date="2020-07-10T11:40:00Z">
              <w:r w:rsidR="000B2CEA">
                <w:rPr>
                  <w:rFonts w:cstheme="minorHAnsi"/>
                  <w:color w:val="000000"/>
                  <w:sz w:val="22"/>
                </w:rPr>
                <w:t>is</w:t>
              </w:r>
            </w:ins>
            <w:ins w:id="71" w:author="Jillian Carson-Jackson" w:date="2020-05-20T19:00:00Z">
              <w:del w:id="72" w:author="Kevin Gregory" w:date="2020-07-10T11:40:00Z">
                <w:r w:rsidR="006F63F9" w:rsidRPr="006F63F9" w:rsidDel="000B2CEA">
                  <w:rPr>
                    <w:rFonts w:cstheme="minorHAnsi"/>
                    <w:color w:val="000000"/>
                    <w:sz w:val="22"/>
                  </w:rPr>
                  <w:delText>e</w:delText>
                </w:r>
              </w:del>
              <w:r w:rsidR="006F63F9" w:rsidRPr="006F63F9">
                <w:rPr>
                  <w:rFonts w:cstheme="minorHAnsi"/>
                  <w:color w:val="000000"/>
                  <w:sz w:val="22"/>
                </w:rPr>
                <w:t xml:space="preserve"> Recommendation the provisions of this Guideline </w:t>
              </w:r>
            </w:ins>
            <w:ins w:id="73" w:author="Jillian Carson-Jackson" w:date="2020-05-20T19:02:00Z">
              <w:r w:rsidR="004D5822">
                <w:rPr>
                  <w:rFonts w:cstheme="minorHAnsi"/>
                  <w:color w:val="000000"/>
                  <w:sz w:val="22"/>
                </w:rPr>
                <w:t>should</w:t>
              </w:r>
            </w:ins>
            <w:ins w:id="74" w:author="Jillian Carson-Jackson" w:date="2020-05-20T19:00:00Z">
              <w:r w:rsidR="006F63F9" w:rsidRPr="006F63F9">
                <w:rPr>
                  <w:rFonts w:cstheme="minorHAnsi"/>
                  <w:color w:val="000000"/>
                  <w:sz w:val="22"/>
                </w:rPr>
                <w:t xml:space="preserve"> be implemented.</w:t>
              </w:r>
            </w:ins>
          </w:p>
        </w:tc>
      </w:tr>
    </w:tbl>
    <w:p w14:paraId="419AC626" w14:textId="28B3D921" w:rsidR="007A6E5D" w:rsidRPr="003A3890" w:rsidRDefault="003A3890" w:rsidP="00B60053">
      <w:pPr>
        <w:pStyle w:val="BodyText"/>
        <w:spacing w:before="120"/>
      </w:pPr>
      <w:r w:rsidRPr="003A3890">
        <w:t>Competent Authorities are encouraged to implement this guidance, together with the associated model courses as a basis for mandatory training in a manner consistent with their domestic legal framework.  This may include establishing appropriate qualifications and training requirements to ensure that VTS personnel are certified.</w:t>
      </w:r>
    </w:p>
    <w:p w14:paraId="7AF47C15" w14:textId="0AD20551" w:rsidR="006829DF" w:rsidRPr="00522275" w:rsidRDefault="00B140C5" w:rsidP="006829DF">
      <w:pPr>
        <w:pStyle w:val="Heading1"/>
      </w:pPr>
      <w:bookmarkStart w:id="75" w:name="_Toc45706068"/>
      <w:ins w:id="76" w:author="Kevin Gregory" w:date="2020-07-15T10:57:00Z">
        <w:r>
          <w:t>INTERNATIONAL FRAMEWORK FOR VTS TRAINING</w:t>
        </w:r>
      </w:ins>
      <w:del w:id="77" w:author="Kevin Gregory" w:date="2020-07-10T15:07:00Z">
        <w:r w:rsidR="006829DF" w:rsidRPr="00522275" w:rsidDel="00E92FDE">
          <w:delText>ROLES AN</w:delText>
        </w:r>
      </w:del>
      <w:del w:id="78" w:author="Kevin Gregory" w:date="2020-07-10T15:08:00Z">
        <w:r w:rsidR="006829DF" w:rsidRPr="00522275" w:rsidDel="00E92FDE">
          <w:delText>D RESPONSBILITIES</w:delText>
        </w:r>
      </w:del>
      <w:bookmarkEnd w:id="75"/>
    </w:p>
    <w:p w14:paraId="1049282B" w14:textId="77777777" w:rsidR="006829DF" w:rsidRPr="00522275" w:rsidRDefault="006829DF" w:rsidP="006829DF">
      <w:pPr>
        <w:pStyle w:val="Heading1separatationline"/>
      </w:pPr>
    </w:p>
    <w:p w14:paraId="1973C175" w14:textId="77C83EC3" w:rsidR="003A3890" w:rsidRDefault="003A3890" w:rsidP="003A3890">
      <w:pPr>
        <w:pStyle w:val="BodyText"/>
      </w:pPr>
      <w:r>
        <w:t xml:space="preserve">The following </w:t>
      </w:r>
      <w:ins w:id="79" w:author="Kevin Gregory" w:date="2020-07-10T15:03:00Z">
        <w:r w:rsidR="00E92FDE">
          <w:t>extracts</w:t>
        </w:r>
      </w:ins>
      <w:del w:id="80" w:author="Kevin Gregory" w:date="2020-07-10T15:03:00Z">
        <w:r w:rsidDel="00E92FDE">
          <w:delText>excerpts</w:delText>
        </w:r>
      </w:del>
      <w:r>
        <w:t xml:space="preserve"> from IMO Resolution A.857(20)</w:t>
      </w:r>
      <w:ins w:id="81" w:author="Kevin Gregory" w:date="2020-07-14T11:54:00Z">
        <w:r w:rsidR="00187FF8">
          <w:t xml:space="preserve"> on</w:t>
        </w:r>
      </w:ins>
      <w:r>
        <w:t xml:space="preserve"> Guidelines for Vessel Traffic Services are relevant to </w:t>
      </w:r>
      <w:ins w:id="82" w:author="Kevin Gregory" w:date="2020-07-10T15:03:00Z">
        <w:r w:rsidR="00E92FDE">
          <w:t xml:space="preserve">VTS </w:t>
        </w:r>
      </w:ins>
      <w:r>
        <w:t>training:</w:t>
      </w:r>
    </w:p>
    <w:p w14:paraId="08D154CA" w14:textId="77777777" w:rsidR="003A3890" w:rsidRPr="003A3890" w:rsidRDefault="003A3890" w:rsidP="003A3890">
      <w:pPr>
        <w:pStyle w:val="BodyText"/>
        <w:rPr>
          <w:i/>
        </w:rPr>
      </w:pPr>
      <w:r w:rsidRPr="003A3890">
        <w:rPr>
          <w:i/>
        </w:rPr>
        <w:t>In planning and establishing a VTS, the Government or the Competent Authority should:</w:t>
      </w:r>
    </w:p>
    <w:p w14:paraId="7BC28F11" w14:textId="5EC72D53" w:rsidR="003A3890" w:rsidRPr="003A3890" w:rsidRDefault="003A3890" w:rsidP="00B60053">
      <w:pPr>
        <w:pStyle w:val="Bullet1"/>
        <w:rPr>
          <w:i/>
        </w:rPr>
      </w:pPr>
      <w:commentRangeStart w:id="83"/>
      <w:r w:rsidRPr="003A3890">
        <w:rPr>
          <w:i/>
        </w:rPr>
        <w:lastRenderedPageBreak/>
        <w:t>determine the services and level to which the services are to be provided by the VTS, having regard to the objectives of the VTS</w:t>
      </w:r>
      <w:ins w:id="84" w:author="Kevin Gregory" w:date="2020-07-10T11:46:00Z">
        <w:r w:rsidR="006E7E41">
          <w:rPr>
            <w:i/>
          </w:rPr>
          <w:t xml:space="preserve"> (paragraph 2.2.2.5)</w:t>
        </w:r>
      </w:ins>
      <w:r w:rsidRPr="003A3890">
        <w:rPr>
          <w:i/>
        </w:rPr>
        <w:t>;</w:t>
      </w:r>
      <w:commentRangeEnd w:id="83"/>
      <w:r w:rsidR="00E92FDE">
        <w:rPr>
          <w:rStyle w:val="CommentReference"/>
          <w:color w:val="auto"/>
        </w:rPr>
        <w:commentReference w:id="83"/>
      </w:r>
    </w:p>
    <w:p w14:paraId="23BF06B1" w14:textId="43D065FF" w:rsidR="003A3890" w:rsidRPr="003A3890" w:rsidRDefault="003A3890" w:rsidP="00B60053">
      <w:pPr>
        <w:pStyle w:val="Bullet1"/>
        <w:rPr>
          <w:i/>
        </w:rPr>
      </w:pPr>
      <w:r w:rsidRPr="003A3890">
        <w:rPr>
          <w:i/>
        </w:rPr>
        <w:t>ensure that the VTS Authority is provided with sufficient staff, appropriately qualified, suitably trained and capable of performing the tasks required, taking into consideration the type and level of services to be provided</w:t>
      </w:r>
      <w:ins w:id="85" w:author="Kevin Gregory" w:date="2020-07-10T11:46:00Z">
        <w:r w:rsidR="006E7E41">
          <w:rPr>
            <w:i/>
          </w:rPr>
          <w:t xml:space="preserve"> (paragraph 2.2.2.</w:t>
        </w:r>
      </w:ins>
      <w:ins w:id="86" w:author="Kevin Gregory" w:date="2020-07-10T11:47:00Z">
        <w:r w:rsidR="006E7E41">
          <w:rPr>
            <w:i/>
          </w:rPr>
          <w:t>8)</w:t>
        </w:r>
      </w:ins>
      <w:r w:rsidRPr="003A3890">
        <w:rPr>
          <w:i/>
        </w:rPr>
        <w:t>;</w:t>
      </w:r>
    </w:p>
    <w:p w14:paraId="60EA8531" w14:textId="3704EE16" w:rsidR="003A3890" w:rsidRPr="003A3890" w:rsidRDefault="003A3890" w:rsidP="00B60053">
      <w:pPr>
        <w:pStyle w:val="Bullet1"/>
        <w:rPr>
          <w:i/>
        </w:rPr>
      </w:pPr>
      <w:r w:rsidRPr="003A3890">
        <w:rPr>
          <w:i/>
        </w:rPr>
        <w:t>establish appropriate qualifications and training requirements for VTS operators, taking into consideration the type and level of services to be provided</w:t>
      </w:r>
      <w:ins w:id="87" w:author="Kevin Gregory" w:date="2020-07-10T11:47:00Z">
        <w:r w:rsidR="00FC2944">
          <w:rPr>
            <w:i/>
          </w:rPr>
          <w:t xml:space="preserve"> (paragraph 2.2.2.9)</w:t>
        </w:r>
      </w:ins>
      <w:r w:rsidRPr="003A3890">
        <w:rPr>
          <w:i/>
        </w:rPr>
        <w:t>; and</w:t>
      </w:r>
    </w:p>
    <w:p w14:paraId="3D8146D4" w14:textId="11C072F3" w:rsidR="0064296B" w:rsidRPr="003A3890" w:rsidRDefault="003A3890" w:rsidP="003A3890">
      <w:pPr>
        <w:pStyle w:val="Bullet1"/>
        <w:rPr>
          <w:i/>
        </w:rPr>
      </w:pPr>
      <w:r w:rsidRPr="003A3890">
        <w:rPr>
          <w:i/>
        </w:rPr>
        <w:t>ensure that provisions for the training of VTS operators are available</w:t>
      </w:r>
      <w:ins w:id="88" w:author="Kevin Gregory" w:date="2020-07-10T11:48:00Z">
        <w:r w:rsidR="00FC2944">
          <w:rPr>
            <w:i/>
          </w:rPr>
          <w:t xml:space="preserve"> (paragraph 2.2.2.10)</w:t>
        </w:r>
      </w:ins>
      <w:r w:rsidRPr="003A3890">
        <w:rPr>
          <w:i/>
        </w:rPr>
        <w:t>.</w:t>
      </w:r>
    </w:p>
    <w:p w14:paraId="1DEDD4CC" w14:textId="77777777" w:rsidR="003A3890" w:rsidRPr="003A3890" w:rsidRDefault="003A3890" w:rsidP="003A3890">
      <w:pPr>
        <w:pStyle w:val="BodyText"/>
        <w:rPr>
          <w:i/>
        </w:rPr>
      </w:pPr>
      <w:r w:rsidRPr="003A3890">
        <w:rPr>
          <w:i/>
        </w:rPr>
        <w:t>In operating a VTS the VTS Authority should:</w:t>
      </w:r>
    </w:p>
    <w:p w14:paraId="26AC58ED" w14:textId="6851CE40" w:rsidR="003A3890" w:rsidRPr="003A3890" w:rsidRDefault="003A3890" w:rsidP="003A3890">
      <w:pPr>
        <w:pStyle w:val="Bullet1"/>
        <w:rPr>
          <w:i/>
        </w:rPr>
      </w:pPr>
      <w:r w:rsidRPr="003A3890">
        <w:rPr>
          <w:i/>
        </w:rPr>
        <w:t>ensure that the standards set by the Competent Authority for types of service and operator qualifications and equipment are met</w:t>
      </w:r>
      <w:ins w:id="89" w:author="Kevin Gregory" w:date="2020-07-10T11:48:00Z">
        <w:r w:rsidR="00FC2944">
          <w:rPr>
            <w:i/>
          </w:rPr>
          <w:t xml:space="preserve"> (paragraph 2.2.3.2)</w:t>
        </w:r>
      </w:ins>
      <w:r w:rsidRPr="003A3890">
        <w:rPr>
          <w:i/>
        </w:rPr>
        <w:t>; and</w:t>
      </w:r>
    </w:p>
    <w:p w14:paraId="546302AC" w14:textId="29AD64E8" w:rsidR="003A3890" w:rsidRDefault="003A3890" w:rsidP="003A3890">
      <w:pPr>
        <w:pStyle w:val="Bullet1"/>
        <w:rPr>
          <w:ins w:id="90" w:author="Kevin Gregory" w:date="2020-07-10T15:01:00Z"/>
          <w:i/>
        </w:rPr>
      </w:pPr>
      <w:commentRangeStart w:id="91"/>
      <w:r w:rsidRPr="003A3890">
        <w:rPr>
          <w:i/>
        </w:rPr>
        <w:t>ensure that the VTS operations are harmoni</w:t>
      </w:r>
      <w:ins w:id="92" w:author="Kevin Gregory" w:date="2020-07-10T11:48:00Z">
        <w:r w:rsidR="00FC2944">
          <w:rPr>
            <w:i/>
          </w:rPr>
          <w:t>z</w:t>
        </w:r>
      </w:ins>
      <w:del w:id="93" w:author="Kevin Gregory" w:date="2020-07-10T11:48:00Z">
        <w:r w:rsidRPr="003A3890" w:rsidDel="00FC2944">
          <w:rPr>
            <w:i/>
          </w:rPr>
          <w:delText>s</w:delText>
        </w:r>
      </w:del>
      <w:r w:rsidRPr="003A3890">
        <w:rPr>
          <w:i/>
        </w:rPr>
        <w:t>ed with, where appropriate, ship reporting and routeing measures, aids to navigation, pilotage and port operations</w:t>
      </w:r>
      <w:ins w:id="94" w:author="Kevin Gregory" w:date="2020-07-10T11:49:00Z">
        <w:r w:rsidR="00FC2944">
          <w:rPr>
            <w:i/>
          </w:rPr>
          <w:t xml:space="preserve"> (paragraph 2.2.3.4)</w:t>
        </w:r>
      </w:ins>
      <w:r w:rsidRPr="003A3890">
        <w:rPr>
          <w:i/>
        </w:rPr>
        <w:t>.</w:t>
      </w:r>
      <w:commentRangeEnd w:id="91"/>
      <w:r w:rsidR="00E92FDE">
        <w:rPr>
          <w:rStyle w:val="CommentReference"/>
          <w:color w:val="auto"/>
        </w:rPr>
        <w:commentReference w:id="91"/>
      </w:r>
    </w:p>
    <w:p w14:paraId="12702D8F" w14:textId="19ECECD1" w:rsidR="00E92FDE" w:rsidRDefault="00E92FDE" w:rsidP="00187FF8">
      <w:pPr>
        <w:pStyle w:val="Bullet1"/>
        <w:numPr>
          <w:ilvl w:val="0"/>
          <w:numId w:val="0"/>
        </w:numPr>
        <w:rPr>
          <w:ins w:id="95" w:author="Kevin Gregory" w:date="2020-07-10T15:03:00Z"/>
        </w:rPr>
      </w:pPr>
      <w:ins w:id="96" w:author="Kevin Gregory" w:date="2020-07-10T15:03:00Z">
        <w:r>
          <w:t xml:space="preserve">The following extracts from IALA Recommendation R0103(V-103) on </w:t>
        </w:r>
      </w:ins>
      <w:ins w:id="97" w:author="Kevin Gregory" w:date="2020-07-10T15:04:00Z">
        <w:r>
          <w:t xml:space="preserve">Training and Certification of VTS Personnel </w:t>
        </w:r>
      </w:ins>
      <w:ins w:id="98" w:author="Kevin Gregory" w:date="2020-07-10T15:03:00Z">
        <w:r>
          <w:t>are relevant to VTS training:</w:t>
        </w:r>
      </w:ins>
    </w:p>
    <w:p w14:paraId="1A443100" w14:textId="3A327D41" w:rsidR="00E92FDE" w:rsidRDefault="00E92FDE" w:rsidP="00E92FDE">
      <w:pPr>
        <w:pStyle w:val="Bullet1"/>
        <w:rPr>
          <w:ins w:id="99" w:author="Kevin Gregory" w:date="2020-07-10T15:02:00Z"/>
          <w:i/>
        </w:rPr>
      </w:pPr>
      <w:ins w:id="100" w:author="Kevin Gregory" w:date="2020-07-10T15:02:00Z">
        <w:r w:rsidRPr="00187FF8">
          <w:rPr>
            <w:i/>
          </w:rPr>
          <w:t>that competent authorities and VTS authorities implement and establish VTS training and certification in a standardised and harmonised manner in accordance with the guidelines and model courses developed by IALA</w:t>
        </w:r>
        <w:r>
          <w:rPr>
            <w:i/>
          </w:rPr>
          <w:t>; and</w:t>
        </w:r>
      </w:ins>
    </w:p>
    <w:p w14:paraId="7EB6D395" w14:textId="1B66BEAE" w:rsidR="00E92FDE" w:rsidRPr="00E67F83" w:rsidRDefault="00E92FDE" w:rsidP="00CF1367">
      <w:pPr>
        <w:pStyle w:val="Bullet1"/>
        <w:rPr>
          <w:i/>
        </w:rPr>
      </w:pPr>
      <w:bookmarkStart w:id="101" w:name="_Hlk30504902"/>
      <w:ins w:id="102" w:author="Kevin Gregory" w:date="2020-07-10T15:02:00Z">
        <w:r w:rsidRPr="00187FF8">
          <w:rPr>
            <w:i/>
          </w:rPr>
          <w:t xml:space="preserve">National Members and competent authorities for VTS to implement the provisions of this Recommendation and its associated </w:t>
        </w:r>
        <w:r w:rsidRPr="00E92FDE">
          <w:rPr>
            <w:i/>
          </w:rPr>
          <w:t>Guidelines and Model Courses</w:t>
        </w:r>
        <w:r w:rsidRPr="00187FF8">
          <w:rPr>
            <w:i/>
          </w:rPr>
          <w:t xml:space="preserve"> on VTS training and certification.</w:t>
        </w:r>
      </w:ins>
      <w:bookmarkEnd w:id="101"/>
    </w:p>
    <w:p w14:paraId="5904E039" w14:textId="7C980D18" w:rsidR="006829DF" w:rsidRPr="00F55AD7" w:rsidRDefault="007F7CBA" w:rsidP="00677EF2">
      <w:pPr>
        <w:pStyle w:val="Heading1"/>
      </w:pPr>
      <w:bookmarkStart w:id="103" w:name="_Toc45706069"/>
      <w:r>
        <w:t>VTS P</w:t>
      </w:r>
      <w:r w:rsidR="001D0D29">
        <w:t>E</w:t>
      </w:r>
      <w:r>
        <w:t>RSONNEL</w:t>
      </w:r>
      <w:bookmarkEnd w:id="103"/>
    </w:p>
    <w:p w14:paraId="2B1ACB71" w14:textId="77777777" w:rsidR="006829DF" w:rsidRPr="00F55AD7" w:rsidRDefault="006829DF" w:rsidP="00677EF2">
      <w:pPr>
        <w:pStyle w:val="Heading1separatationline"/>
        <w:keepNext/>
      </w:pPr>
    </w:p>
    <w:p w14:paraId="179348AF" w14:textId="46381D70" w:rsidR="001D17DF" w:rsidRDefault="002B27DB" w:rsidP="00677EF2">
      <w:pPr>
        <w:pStyle w:val="BodyText"/>
        <w:keepNext/>
      </w:pPr>
      <w:r w:rsidRPr="007F7CBA">
        <w:t xml:space="preserve">VTS personnel </w:t>
      </w:r>
      <w:r>
        <w:t>are</w:t>
      </w:r>
      <w:ins w:id="104" w:author="Kevin Gregory" w:date="2020-07-10T14:35:00Z">
        <w:r w:rsidR="00534941">
          <w:t xml:space="preserve"> individuals that are app</w:t>
        </w:r>
      </w:ins>
      <w:ins w:id="105" w:author="Kevin Gregory" w:date="2020-07-10T14:36:00Z">
        <w:r w:rsidR="00534941">
          <w:t>ropriately trained</w:t>
        </w:r>
      </w:ins>
      <w:ins w:id="106" w:author="Kevin Gregory" w:date="2020-07-10T14:38:00Z">
        <w:r w:rsidR="00534941">
          <w:t xml:space="preserve"> and qualified</w:t>
        </w:r>
      </w:ins>
      <w:ins w:id="107" w:author="Kevin Gregory" w:date="2020-07-10T14:36:00Z">
        <w:r w:rsidR="00534941">
          <w:t xml:space="preserve"> in VTS operations</w:t>
        </w:r>
      </w:ins>
      <w:del w:id="108" w:author="Kevin Gregory" w:date="2020-07-10T14:36:00Z">
        <w:r w:rsidDel="00534941">
          <w:delText xml:space="preserve"> </w:delText>
        </w:r>
        <w:r w:rsidRPr="007F7CBA" w:rsidDel="00534941">
          <w:delText xml:space="preserve">persons </w:delText>
        </w:r>
        <w:r w:rsidDel="00534941">
          <w:delText>that</w:delText>
        </w:r>
      </w:del>
      <w:del w:id="109" w:author="Kevin Gregory" w:date="2020-07-10T14:39:00Z">
        <w:r w:rsidDel="00534941">
          <w:delText xml:space="preserve"> </w:delText>
        </w:r>
        <w:r w:rsidRPr="007F7CBA" w:rsidDel="00534941">
          <w:delText>perform</w:delText>
        </w:r>
        <w:r w:rsidDel="00534941">
          <w:delText xml:space="preserve"> the</w:delText>
        </w:r>
        <w:r w:rsidRPr="007F7CBA" w:rsidDel="00534941">
          <w:delText xml:space="preserve"> tasks associated with </w:delText>
        </w:r>
        <w:r w:rsidDel="00534941">
          <w:delText>VTS</w:delText>
        </w:r>
      </w:del>
      <w:del w:id="110" w:author="Kevin Gregory" w:date="2020-07-10T14:36:00Z">
        <w:r w:rsidR="00D64694" w:rsidDel="00534941">
          <w:delText xml:space="preserve">, </w:delText>
        </w:r>
        <w:r w:rsidR="00D64694" w:rsidRPr="007F7CBA" w:rsidDel="00534941">
          <w:delText xml:space="preserve">trained in </w:delText>
        </w:r>
        <w:r w:rsidR="00D64694" w:rsidDel="00534941">
          <w:delText xml:space="preserve">VTS </w:delText>
        </w:r>
        <w:r w:rsidR="00D64694" w:rsidRPr="007F7CBA" w:rsidDel="00534941">
          <w:delText>operations</w:delText>
        </w:r>
        <w:r w:rsidR="00D64694" w:rsidDel="00534941">
          <w:delText xml:space="preserve"> </w:delText>
        </w:r>
        <w:r w:rsidR="00D64694" w:rsidRPr="00D64694" w:rsidDel="00534941">
          <w:delText xml:space="preserve">and </w:delText>
        </w:r>
        <w:r w:rsidR="00D64694" w:rsidDel="00534941">
          <w:delText xml:space="preserve">are </w:delText>
        </w:r>
        <w:r w:rsidR="00D64694" w:rsidRPr="00D64694" w:rsidDel="00534941">
          <w:delText>appropriately qualified</w:delText>
        </w:r>
      </w:del>
      <w:r w:rsidR="00D64694" w:rsidRPr="00D64694">
        <w:t>.</w:t>
      </w:r>
      <w:r w:rsidR="00B44C4F">
        <w:t xml:space="preserve"> They actively contribute to the safe, efficient movement of vessel traffic </w:t>
      </w:r>
      <w:ins w:id="111" w:author="Kevin Gregory" w:date="2020-07-10T11:42:00Z">
        <w:r w:rsidR="000B2CEA">
          <w:t>in conjunction with</w:t>
        </w:r>
      </w:ins>
      <w:del w:id="112" w:author="Kevin Gregory" w:date="2020-07-10T11:42:00Z">
        <w:r w:rsidR="00B44C4F" w:rsidDel="000B2CEA">
          <w:delText>alongside</w:delText>
        </w:r>
      </w:del>
      <w:r w:rsidR="00B44C4F">
        <w:t xml:space="preserve"> the bridge team and allied services.</w:t>
      </w:r>
      <w:r w:rsidR="005B781B">
        <w:t xml:space="preserve">  Whil</w:t>
      </w:r>
      <w:ins w:id="113" w:author="Kevin Gregory" w:date="2020-07-10T11:42:00Z">
        <w:r w:rsidR="000B2CEA">
          <w:t>st</w:t>
        </w:r>
      </w:ins>
      <w:del w:id="114" w:author="Kevin Gregory" w:date="2020-07-10T11:42:00Z">
        <w:r w:rsidR="005B781B" w:rsidDel="000B2CEA">
          <w:delText>e</w:delText>
        </w:r>
      </w:del>
      <w:r w:rsidR="005B781B">
        <w:t xml:space="preserve"> the composition</w:t>
      </w:r>
      <w:del w:id="115" w:author="Kevin Gregory" w:date="2020-07-14T11:57:00Z">
        <w:r w:rsidR="005B781B" w:rsidDel="00187FF8">
          <w:delText xml:space="preserve"> </w:delText>
        </w:r>
      </w:del>
      <w:r w:rsidR="005B781B">
        <w:t>/</w:t>
      </w:r>
      <w:del w:id="116" w:author="Kevin Gregory" w:date="2020-07-14T11:57:00Z">
        <w:r w:rsidR="005B781B" w:rsidDel="00187FF8">
          <w:delText xml:space="preserve"> </w:delText>
        </w:r>
      </w:del>
      <w:r w:rsidR="005B781B">
        <w:t>types of roles for personnel</w:t>
      </w:r>
      <w:ins w:id="117" w:author="Kevin Gregory" w:date="2020-07-10T11:43:00Z">
        <w:r w:rsidR="000B2CEA">
          <w:t xml:space="preserve"> in each VTS</w:t>
        </w:r>
      </w:ins>
      <w:r w:rsidR="005B781B">
        <w:t xml:space="preserve"> may vary</w:t>
      </w:r>
      <w:ins w:id="118" w:author="Kevin Gregory" w:date="2020-07-10T11:43:00Z">
        <w:r w:rsidR="000B2CEA">
          <w:t>,</w:t>
        </w:r>
      </w:ins>
      <w:del w:id="119" w:author="Kevin Gregory" w:date="2020-07-10T11:43:00Z">
        <w:r w:rsidR="005B781B" w:rsidDel="000B2CEA">
          <w:delText xml:space="preserve"> from VTS to VTS</w:delText>
        </w:r>
      </w:del>
      <w:r w:rsidR="005B781B">
        <w:t xml:space="preserve"> </w:t>
      </w:r>
      <w:r w:rsidR="003A3890">
        <w:t xml:space="preserve">the roles </w:t>
      </w:r>
      <w:r w:rsidR="00B60053">
        <w:t>generally</w:t>
      </w:r>
      <w:del w:id="120" w:author="Kevin Gregory" w:date="2020-07-10T11:43:00Z">
        <w:r w:rsidR="00B60053" w:rsidDel="000B2CEA">
          <w:delText>,</w:delText>
        </w:r>
      </w:del>
      <w:r w:rsidR="005B781B">
        <w:t xml:space="preserve"> </w:t>
      </w:r>
      <w:r w:rsidR="003A3890">
        <w:t>consist</w:t>
      </w:r>
      <w:r w:rsidR="001D17DF">
        <w:t xml:space="preserve"> of:</w:t>
      </w:r>
    </w:p>
    <w:p w14:paraId="7E29F305" w14:textId="50B88A87" w:rsidR="001D17DF" w:rsidRDefault="001D17DF" w:rsidP="001D17DF">
      <w:pPr>
        <w:pStyle w:val="Bullet1"/>
      </w:pPr>
      <w:r>
        <w:t>VTS Operator</w:t>
      </w:r>
      <w:ins w:id="121" w:author="Kevin Gregory" w:date="2020-07-15T14:25:00Z">
        <w:r w:rsidR="00593CC1">
          <w:t>;</w:t>
        </w:r>
      </w:ins>
    </w:p>
    <w:p w14:paraId="0951B623" w14:textId="605A3CD2" w:rsidR="00357237" w:rsidRDefault="00357237" w:rsidP="001D17DF">
      <w:pPr>
        <w:pStyle w:val="Bullet1"/>
      </w:pPr>
      <w:commentRangeStart w:id="122"/>
      <w:ins w:id="123" w:author="Jillian Carson-Jackson" w:date="2020-04-08T22:24:00Z">
        <w:r>
          <w:t>VTS Supervisor</w:t>
        </w:r>
      </w:ins>
      <w:ins w:id="124" w:author="Kevin Gregory" w:date="2020-07-15T14:25:00Z">
        <w:r w:rsidR="00593CC1">
          <w:t>;</w:t>
        </w:r>
      </w:ins>
      <w:ins w:id="125" w:author="Jillian Carson-Jackson" w:date="2020-04-08T22:24:00Z">
        <w:r>
          <w:t xml:space="preserve"> </w:t>
        </w:r>
        <w:commentRangeEnd w:id="122"/>
        <w:r>
          <w:rPr>
            <w:rStyle w:val="CommentReference"/>
            <w:color w:val="auto"/>
          </w:rPr>
          <w:commentReference w:id="122"/>
        </w:r>
      </w:ins>
    </w:p>
    <w:p w14:paraId="58BFC498" w14:textId="4AD9FCE3" w:rsidR="001D17DF" w:rsidRDefault="001D17DF" w:rsidP="001D17DF">
      <w:pPr>
        <w:pStyle w:val="Bullet1"/>
      </w:pPr>
      <w:r>
        <w:t>VTS Manager</w:t>
      </w:r>
      <w:ins w:id="126" w:author="Kevin Gregory" w:date="2020-07-15T14:25:00Z">
        <w:r w:rsidR="00593CC1">
          <w:t>; and</w:t>
        </w:r>
      </w:ins>
    </w:p>
    <w:p w14:paraId="0117574D" w14:textId="5438128B" w:rsidR="001D17DF" w:rsidRDefault="001D17DF" w:rsidP="001D17DF">
      <w:pPr>
        <w:pStyle w:val="Bullet1"/>
      </w:pPr>
      <w:r>
        <w:t>O</w:t>
      </w:r>
      <w:r w:rsidR="00BE7900">
        <w:t>n</w:t>
      </w:r>
      <w:ins w:id="127" w:author="Kevin Gregory" w:date="2020-07-14T11:57:00Z">
        <w:r w:rsidR="00187FF8">
          <w:t>-</w:t>
        </w:r>
      </w:ins>
      <w:del w:id="128" w:author="Kevin Gregory" w:date="2020-07-14T11:57:00Z">
        <w:r w:rsidR="00BE7900" w:rsidDel="00187FF8">
          <w:delText xml:space="preserve"> </w:delText>
        </w:r>
      </w:del>
      <w:r w:rsidR="00BE7900">
        <w:t>the</w:t>
      </w:r>
      <w:ins w:id="129" w:author="Kevin Gregory" w:date="2020-07-14T11:57:00Z">
        <w:r w:rsidR="00187FF8">
          <w:t>-</w:t>
        </w:r>
      </w:ins>
      <w:del w:id="130" w:author="Kevin Gregory" w:date="2020-07-14T11:57:00Z">
        <w:r w:rsidR="00BE7900" w:rsidDel="00187FF8">
          <w:delText xml:space="preserve"> </w:delText>
        </w:r>
      </w:del>
      <w:r w:rsidR="00BE7900">
        <w:t>Job Training (O</w:t>
      </w:r>
      <w:r>
        <w:t>JT</w:t>
      </w:r>
      <w:r w:rsidR="00BE7900">
        <w:t>)</w:t>
      </w:r>
      <w:r>
        <w:t xml:space="preserve"> Instructor</w:t>
      </w:r>
      <w:ins w:id="131" w:author="Kevin Gregory" w:date="2020-07-10T11:43:00Z">
        <w:r w:rsidR="000B2CEA">
          <w:t>.</w:t>
        </w:r>
      </w:ins>
    </w:p>
    <w:p w14:paraId="34FE806C" w14:textId="100D60C5" w:rsidR="007F7CBA" w:rsidRDefault="00211305" w:rsidP="00382638">
      <w:pPr>
        <w:pStyle w:val="Heading2"/>
      </w:pPr>
      <w:bookmarkStart w:id="132" w:name="_Toc45706070"/>
      <w:r>
        <w:t xml:space="preserve">VTS </w:t>
      </w:r>
      <w:r w:rsidR="00B44C4F">
        <w:t>O</w:t>
      </w:r>
      <w:r w:rsidR="00B140C5">
        <w:t>perator</w:t>
      </w:r>
      <w:bookmarkEnd w:id="132"/>
    </w:p>
    <w:p w14:paraId="569B24E2" w14:textId="77777777" w:rsidR="001D17DF" w:rsidRPr="001D17DF" w:rsidRDefault="001D17DF" w:rsidP="001D17DF">
      <w:pPr>
        <w:pStyle w:val="Heading2separationline"/>
      </w:pPr>
    </w:p>
    <w:p w14:paraId="4FCB7547" w14:textId="2BE94796" w:rsidR="001E6872" w:rsidRDefault="001E6872" w:rsidP="007F7CBA">
      <w:pPr>
        <w:pStyle w:val="BodyText"/>
        <w:rPr>
          <w:ins w:id="133" w:author="Jillian Carson-Jackson" w:date="2020-05-20T19:06:00Z"/>
        </w:rPr>
      </w:pPr>
      <w:r>
        <w:t>VTS Operators are responsible for establishing and maintaining a vessel traffic image</w:t>
      </w:r>
      <w:ins w:id="134" w:author="Kevin Gregory" w:date="2020-07-10T11:44:00Z">
        <w:r w:rsidR="000B2CEA">
          <w:t xml:space="preserve"> and</w:t>
        </w:r>
      </w:ins>
      <w:del w:id="135" w:author="Kevin Gregory" w:date="2020-07-10T11:44:00Z">
        <w:r w:rsidDel="000B2CEA">
          <w:delText>,</w:delText>
        </w:r>
      </w:del>
      <w:r>
        <w:t xml:space="preserve"> interactin</w:t>
      </w:r>
      <w:r w:rsidR="00D64694">
        <w:t>g</w:t>
      </w:r>
      <w:r>
        <w:t xml:space="preserve"> with vessel traffic </w:t>
      </w:r>
      <w:r w:rsidR="00D64694">
        <w:t xml:space="preserve">to </w:t>
      </w:r>
      <w:r w:rsidR="00D64694" w:rsidRPr="00D64694">
        <w:t xml:space="preserve">improve </w:t>
      </w:r>
      <w:ins w:id="136" w:author="Kevin Gregory" w:date="2020-07-10T11:44:00Z">
        <w:r w:rsidR="000B2CEA">
          <w:t xml:space="preserve">the safety and efficiency of </w:t>
        </w:r>
      </w:ins>
      <w:r w:rsidR="00D64694" w:rsidRPr="00D64694">
        <w:t>navigation</w:t>
      </w:r>
      <w:del w:id="137" w:author="Kevin Gregory" w:date="2020-07-10T11:44:00Z">
        <w:r w:rsidR="00D64694" w:rsidRPr="00D64694" w:rsidDel="000B2CEA">
          <w:delText xml:space="preserve"> safety</w:delText>
        </w:r>
      </w:del>
      <w:r w:rsidR="00D64694" w:rsidRPr="00D64694">
        <w:t xml:space="preserve"> </w:t>
      </w:r>
      <w:r w:rsidR="00D64694">
        <w:t xml:space="preserve">within the VTS area.  </w:t>
      </w:r>
      <w:r w:rsidR="00F735CC">
        <w:t xml:space="preserve">The </w:t>
      </w:r>
      <w:r w:rsidR="00D64694">
        <w:t xml:space="preserve">VTS </w:t>
      </w:r>
      <w:r>
        <w:t>Operator is also req</w:t>
      </w:r>
      <w:r w:rsidR="00F735CC">
        <w:t xml:space="preserve">uired to </w:t>
      </w:r>
      <w:r>
        <w:t>respon</w:t>
      </w:r>
      <w:r w:rsidR="00AF6621">
        <w:t xml:space="preserve">d to developing situations </w:t>
      </w:r>
      <w:r>
        <w:t xml:space="preserve">after </w:t>
      </w:r>
      <w:r w:rsidR="00D64694">
        <w:t xml:space="preserve">considering </w:t>
      </w:r>
      <w:r>
        <w:t xml:space="preserve">information </w:t>
      </w:r>
      <w:r w:rsidR="00D64694">
        <w:t>available</w:t>
      </w:r>
      <w:r>
        <w:t>.</w:t>
      </w:r>
      <w:ins w:id="138" w:author="Kevin Gregory" w:date="2020-07-10T14:44:00Z">
        <w:r w:rsidR="00534941">
          <w:t xml:space="preserve"> </w:t>
        </w:r>
      </w:ins>
      <w:ins w:id="139" w:author="Kevin Gregory" w:date="2020-07-10T14:46:00Z">
        <w:r w:rsidR="00FB4CA0">
          <w:t>To be appropriately qualified, a</w:t>
        </w:r>
      </w:ins>
      <w:ins w:id="140" w:author="Kevin Gregory" w:date="2020-07-10T14:44:00Z">
        <w:r w:rsidR="00534941">
          <w:t xml:space="preserve"> VTS Operator should </w:t>
        </w:r>
      </w:ins>
      <w:ins w:id="141" w:author="Kevin Gregory" w:date="2020-07-10T14:46:00Z">
        <w:r w:rsidR="00FB4CA0">
          <w:t xml:space="preserve">complete the </w:t>
        </w:r>
      </w:ins>
      <w:ins w:id="142" w:author="Kevin Gregory" w:date="2020-07-10T14:47:00Z">
        <w:r w:rsidR="00FB4CA0">
          <w:t xml:space="preserve">IALA </w:t>
        </w:r>
      </w:ins>
      <w:ins w:id="143" w:author="Kevin Gregory" w:date="2020-07-10T14:44:00Z">
        <w:r w:rsidR="00534941">
          <w:t>V-103/1</w:t>
        </w:r>
      </w:ins>
      <w:ins w:id="144" w:author="Kevin Gregory" w:date="2020-07-10T14:47:00Z">
        <w:r w:rsidR="00FB4CA0">
          <w:t xml:space="preserve"> VTS Operator</w:t>
        </w:r>
      </w:ins>
      <w:ins w:id="145" w:author="Kevin Gregory" w:date="2020-07-10T14:44:00Z">
        <w:r w:rsidR="00534941">
          <w:t xml:space="preserve"> qualification.</w:t>
        </w:r>
      </w:ins>
    </w:p>
    <w:p w14:paraId="3A8AA165" w14:textId="4CCC1024" w:rsidR="002C4060" w:rsidRDefault="002C4060" w:rsidP="00382638">
      <w:pPr>
        <w:pStyle w:val="Heading2"/>
      </w:pPr>
      <w:bookmarkStart w:id="146" w:name="_Toc45706071"/>
      <w:r>
        <w:t>VTS S</w:t>
      </w:r>
      <w:r w:rsidR="00B140C5">
        <w:t>upervisor</w:t>
      </w:r>
      <w:bookmarkEnd w:id="146"/>
    </w:p>
    <w:p w14:paraId="735E6F30" w14:textId="77777777" w:rsidR="002C4060" w:rsidRPr="001D17DF" w:rsidRDefault="002C4060" w:rsidP="002C4060">
      <w:pPr>
        <w:pStyle w:val="Heading2separationline"/>
      </w:pPr>
    </w:p>
    <w:p w14:paraId="33D01112" w14:textId="7DF61410" w:rsidR="002C4060" w:rsidDel="006E7E41" w:rsidRDefault="002C4060" w:rsidP="007F7CBA">
      <w:pPr>
        <w:pStyle w:val="BodyText"/>
        <w:rPr>
          <w:del w:id="147" w:author="Kevin Gregory" w:date="2020-07-10T11:44:00Z"/>
        </w:rPr>
      </w:pPr>
    </w:p>
    <w:p w14:paraId="64C42A38" w14:textId="7F601D01" w:rsidR="00C2091A" w:rsidRDefault="00C2091A" w:rsidP="00C2091A">
      <w:pPr>
        <w:pStyle w:val="BodyText"/>
        <w:rPr>
          <w:ins w:id="148" w:author="Kevin Gregory" w:date="2020-07-15T14:38:00Z"/>
        </w:rPr>
      </w:pPr>
      <w:r>
        <w:lastRenderedPageBreak/>
        <w:t xml:space="preserve">The VTS Authority may establish </w:t>
      </w:r>
      <w:commentRangeStart w:id="149"/>
      <w:r>
        <w:t>VTS Supervisor position</w:t>
      </w:r>
      <w:r w:rsidR="00F735CC">
        <w:t>s</w:t>
      </w:r>
      <w:r w:rsidR="00B44C4F">
        <w:t xml:space="preserve"> </w:t>
      </w:r>
      <w:commentRangeEnd w:id="149"/>
      <w:r w:rsidR="00357237">
        <w:rPr>
          <w:rStyle w:val="CommentReference"/>
        </w:rPr>
        <w:commentReference w:id="149"/>
      </w:r>
      <w:ins w:id="150" w:author="Kevin Gregory" w:date="2020-04-15T11:42:00Z">
        <w:r w:rsidR="009F339F">
          <w:t xml:space="preserve">or </w:t>
        </w:r>
      </w:ins>
      <w:ins w:id="151" w:author="Kevin Gregory" w:date="2020-07-10T11:45:00Z">
        <w:r w:rsidR="006E7E41">
          <w:t xml:space="preserve">assign </w:t>
        </w:r>
      </w:ins>
      <w:ins w:id="152" w:author="Kevin Gregory" w:date="2020-04-15T11:42:00Z">
        <w:r w:rsidR="009F339F">
          <w:t xml:space="preserve">supervisory functions </w:t>
        </w:r>
      </w:ins>
      <w:r w:rsidR="00B44C4F">
        <w:t xml:space="preserve">to assist with managing and co-ordinating the </w:t>
      </w:r>
      <w:r>
        <w:t>operational activities of the VTS centre.</w:t>
      </w:r>
      <w:ins w:id="153" w:author="Kevin Gregory" w:date="2020-07-10T14:45:00Z">
        <w:r w:rsidR="00534941">
          <w:t xml:space="preserve"> </w:t>
        </w:r>
      </w:ins>
      <w:ins w:id="154" w:author="Kevin Gregory" w:date="2020-07-10T14:47:00Z">
        <w:r w:rsidR="00FB4CA0">
          <w:t>To be appropriately qualified, a VTS Supervisor should complete the IALA V-103/2 VTS Supervisor</w:t>
        </w:r>
      </w:ins>
      <w:ins w:id="155" w:author="Kevin Gregory" w:date="2020-07-10T14:45:00Z">
        <w:r w:rsidR="00534941">
          <w:t xml:space="preserve"> qualification.</w:t>
        </w:r>
      </w:ins>
    </w:p>
    <w:p w14:paraId="254598CA" w14:textId="480E4B6B" w:rsidR="00E67F83" w:rsidRDefault="00E67F83" w:rsidP="00C2091A">
      <w:pPr>
        <w:pStyle w:val="BodyText"/>
        <w:rPr>
          <w:ins w:id="156" w:author="Kevin Gregory" w:date="2020-07-15T14:38:00Z"/>
        </w:rPr>
      </w:pPr>
    </w:p>
    <w:p w14:paraId="677025C1" w14:textId="77777777" w:rsidR="00E67F83" w:rsidRDefault="00E67F83" w:rsidP="00C2091A">
      <w:pPr>
        <w:pStyle w:val="BodyText"/>
      </w:pPr>
    </w:p>
    <w:p w14:paraId="5AF70808" w14:textId="12BB6F72" w:rsidR="007F7CBA" w:rsidRDefault="00211305" w:rsidP="00382638">
      <w:pPr>
        <w:pStyle w:val="Heading2"/>
      </w:pPr>
      <w:bookmarkStart w:id="157" w:name="_Toc45706072"/>
      <w:r>
        <w:t>VTS M</w:t>
      </w:r>
      <w:r w:rsidR="00B140C5">
        <w:t>anager</w:t>
      </w:r>
      <w:bookmarkEnd w:id="157"/>
    </w:p>
    <w:p w14:paraId="215B96B6" w14:textId="77777777" w:rsidR="001D17DF" w:rsidRPr="001D17DF" w:rsidRDefault="001D17DF" w:rsidP="001D17DF">
      <w:pPr>
        <w:pStyle w:val="Heading2separationline"/>
      </w:pPr>
    </w:p>
    <w:p w14:paraId="1A03F992" w14:textId="3BF91A94" w:rsidR="00C2091A" w:rsidRPr="00C2091A" w:rsidRDefault="00C2091A" w:rsidP="00C2091A">
      <w:pPr>
        <w:pStyle w:val="BodyText"/>
      </w:pPr>
      <w:r w:rsidRPr="00C2091A">
        <w:t>The VTS Authority may establish a VTS Manager</w:t>
      </w:r>
      <w:r>
        <w:t xml:space="preserve"> position</w:t>
      </w:r>
      <w:r w:rsidRPr="00C2091A">
        <w:t xml:space="preserve">.  The VTS Manager is responsible for managing and </w:t>
      </w:r>
      <w:r w:rsidR="00084A6D">
        <w:br/>
      </w:r>
      <w:r w:rsidRPr="00C2091A">
        <w:t>co-ordinating the activities of the VTS centre on behalf of the VTS Authority.  In some cases, a VTS Manager may have the responsibility for more than one VTS centre</w:t>
      </w:r>
      <w:r w:rsidR="00372712">
        <w:t xml:space="preserve"> and </w:t>
      </w:r>
      <w:r w:rsidRPr="00C2091A">
        <w:t xml:space="preserve">may </w:t>
      </w:r>
      <w:r>
        <w:t>hold</w:t>
      </w:r>
      <w:r w:rsidRPr="00C2091A">
        <w:t xml:space="preserve"> VTS Operator/Supervisor qualification</w:t>
      </w:r>
      <w:r>
        <w:t>s</w:t>
      </w:r>
      <w:r w:rsidRPr="00C2091A">
        <w:t>.</w:t>
      </w:r>
    </w:p>
    <w:p w14:paraId="26D77D57" w14:textId="51A3C974" w:rsidR="00F735CC" w:rsidRDefault="00F735CC" w:rsidP="006829DF">
      <w:pPr>
        <w:pStyle w:val="BodyText"/>
      </w:pPr>
      <w:r>
        <w:t xml:space="preserve">The VTS Manager </w:t>
      </w:r>
      <w:del w:id="158" w:author="Kevin Gregory" w:date="2020-07-10T11:50:00Z">
        <w:r w:rsidDel="00FC2944">
          <w:delText xml:space="preserve">needs </w:delText>
        </w:r>
      </w:del>
      <w:ins w:id="159" w:author="Kevin Gregory" w:date="2020-07-10T11:50:00Z">
        <w:r w:rsidR="00FC2944">
          <w:t>should</w:t>
        </w:r>
      </w:ins>
      <w:del w:id="160" w:author="Kevin Gregory" w:date="2020-07-10T11:50:00Z">
        <w:r w:rsidDel="00FC2944">
          <w:delText>to</w:delText>
        </w:r>
      </w:del>
      <w:r>
        <w:t xml:space="preserve"> become familiar with operations of participating vessels in the VTS area, </w:t>
      </w:r>
      <w:r w:rsidRPr="00C2091A">
        <w:t xml:space="preserve">the tasks performed by the VTS </w:t>
      </w:r>
      <w:r>
        <w:t>personnel, and interactions with allied services</w:t>
      </w:r>
      <w:ins w:id="161" w:author="Kevin Gregory" w:date="2020-07-10T11:50:00Z">
        <w:r w:rsidR="00FC2944">
          <w:t xml:space="preserve"> and other stakeholders</w:t>
        </w:r>
      </w:ins>
      <w:r>
        <w:t xml:space="preserve">. </w:t>
      </w:r>
    </w:p>
    <w:p w14:paraId="39541605" w14:textId="2367D80D" w:rsidR="007F7CBA" w:rsidRDefault="009F339F" w:rsidP="00382638">
      <w:pPr>
        <w:pStyle w:val="Heading2"/>
      </w:pPr>
      <w:bookmarkStart w:id="162" w:name="_Toc45706073"/>
      <w:ins w:id="163" w:author="Kevin Gregory" w:date="2020-04-15T11:40:00Z">
        <w:r>
          <w:t>On the Job Trainin</w:t>
        </w:r>
      </w:ins>
      <w:ins w:id="164" w:author="Kevin Gregory" w:date="2020-04-15T11:41:00Z">
        <w:r>
          <w:t xml:space="preserve">g </w:t>
        </w:r>
      </w:ins>
      <w:r>
        <w:t>Instructor</w:t>
      </w:r>
      <w:bookmarkEnd w:id="162"/>
    </w:p>
    <w:p w14:paraId="762FB54D" w14:textId="77777777" w:rsidR="001D17DF" w:rsidRPr="001D17DF" w:rsidRDefault="001D17DF" w:rsidP="001D17DF">
      <w:pPr>
        <w:pStyle w:val="Heading2separationline"/>
      </w:pPr>
    </w:p>
    <w:p w14:paraId="443F2988" w14:textId="6A9925F5" w:rsidR="00E14AB0" w:rsidRDefault="00E14AB0" w:rsidP="00E14AB0">
      <w:pPr>
        <w:pStyle w:val="BodyText"/>
      </w:pPr>
      <w:r>
        <w:t xml:space="preserve">The VTS Authority should have VTS personnel </w:t>
      </w:r>
      <w:r w:rsidR="00372712">
        <w:t>trained</w:t>
      </w:r>
      <w:ins w:id="165" w:author="Kevin Gregory" w:date="2020-07-10T14:41:00Z">
        <w:r w:rsidR="00534941">
          <w:t xml:space="preserve"> </w:t>
        </w:r>
      </w:ins>
      <w:ins w:id="166" w:author="Kevin Gregory" w:date="2020-07-10T14:42:00Z">
        <w:r w:rsidR="00534941">
          <w:t>as On-the-Job Training (OJT) Instructor(s)</w:t>
        </w:r>
      </w:ins>
      <w:r w:rsidR="00372712">
        <w:t xml:space="preserve"> </w:t>
      </w:r>
      <w:r>
        <w:t xml:space="preserve">to </w:t>
      </w:r>
      <w:r w:rsidR="00372712">
        <w:t>provide</w:t>
      </w:r>
      <w:r>
        <w:t xml:space="preserve"> and coordinate </w:t>
      </w:r>
      <w:r w:rsidR="00372712">
        <w:t xml:space="preserve">local </w:t>
      </w:r>
      <w:r>
        <w:t>training</w:t>
      </w:r>
      <w:r w:rsidR="00B3270E">
        <w:t xml:space="preserve"> at the VTS centre (</w:t>
      </w:r>
      <w:del w:id="167" w:author="Kevin Gregory" w:date="2020-07-10T14:40:00Z">
        <w:r w:rsidR="00B3270E" w:rsidDel="00534941">
          <w:delText>eg</w:delText>
        </w:r>
      </w:del>
      <w:ins w:id="168" w:author="Kevin Gregory" w:date="2020-07-10T14:40:00Z">
        <w:r w:rsidR="00534941">
          <w:t>e.g.</w:t>
        </w:r>
      </w:ins>
      <w:r w:rsidR="00B3270E">
        <w:t xml:space="preserve"> O</w:t>
      </w:r>
      <w:r w:rsidR="009F339F">
        <w:t>JT</w:t>
      </w:r>
      <w:r w:rsidR="00B3270E">
        <w:t>, Updat</w:t>
      </w:r>
      <w:r w:rsidR="009F339F">
        <w:t>ing</w:t>
      </w:r>
      <w:ins w:id="169" w:author="Kevin Gregory" w:date="2020-07-10T14:40:00Z">
        <w:r w:rsidR="00534941">
          <w:t xml:space="preserve"> Training and</w:t>
        </w:r>
      </w:ins>
      <w:del w:id="170" w:author="Kevin Gregory" w:date="2020-07-10T14:40:00Z">
        <w:r w:rsidR="00B3270E" w:rsidDel="00534941">
          <w:delText>,</w:delText>
        </w:r>
      </w:del>
      <w:r w:rsidR="00B3270E">
        <w:t xml:space="preserve"> Adaptation</w:t>
      </w:r>
      <w:ins w:id="171" w:author="Kevin Gregory" w:date="2020-07-10T14:40:00Z">
        <w:r w:rsidR="00534941">
          <w:t xml:space="preserve"> Training</w:t>
        </w:r>
      </w:ins>
      <w:r w:rsidR="00B3270E">
        <w:t>)</w:t>
      </w:r>
      <w:r>
        <w:t>.</w:t>
      </w:r>
      <w:r w:rsidRPr="00E14AB0">
        <w:t xml:space="preserve"> </w:t>
      </w:r>
      <w:r>
        <w:t xml:space="preserve">The </w:t>
      </w:r>
      <w:r w:rsidR="009F339F">
        <w:t xml:space="preserve">OJT </w:t>
      </w:r>
      <w:r>
        <w:t xml:space="preserve">Instructor should </w:t>
      </w:r>
      <w:ins w:id="172" w:author="Kevin Gregory" w:date="2020-07-10T14:42:00Z">
        <w:r w:rsidR="00534941">
          <w:t xml:space="preserve">have an </w:t>
        </w:r>
      </w:ins>
      <w:ins w:id="173" w:author="Kevin Gregory" w:date="2020-07-10T14:49:00Z">
        <w:r w:rsidR="00FB4CA0">
          <w:t>in-depth</w:t>
        </w:r>
      </w:ins>
      <w:ins w:id="174" w:author="Kevin Gregory" w:date="2020-07-10T14:42:00Z">
        <w:r w:rsidR="00534941">
          <w:t xml:space="preserve"> knowledge</w:t>
        </w:r>
      </w:ins>
      <w:ins w:id="175" w:author="Kevin Gregory" w:date="2020-07-10T14:43:00Z">
        <w:r w:rsidR="00534941">
          <w:t xml:space="preserve"> of</w:t>
        </w:r>
      </w:ins>
      <w:del w:id="176" w:author="Kevin Gregory" w:date="2020-07-10T14:42:00Z">
        <w:r w:rsidDel="00534941">
          <w:delText>be conversant</w:delText>
        </w:r>
      </w:del>
      <w:del w:id="177" w:author="Kevin Gregory" w:date="2020-07-10T14:43:00Z">
        <w:r w:rsidDel="00534941">
          <w:delText xml:space="preserve"> with</w:delText>
        </w:r>
      </w:del>
      <w:r>
        <w:t xml:space="preserve"> the processes and procedures </w:t>
      </w:r>
      <w:r w:rsidR="00B44C4F">
        <w:t>of th</w:t>
      </w:r>
      <w:r w:rsidR="000D0F39">
        <w:t>e</w:t>
      </w:r>
      <w:r>
        <w:t xml:space="preserve"> VTS centre(s)</w:t>
      </w:r>
      <w:ins w:id="178" w:author="Kevin Gregory" w:date="2020-07-14T11:59:00Z">
        <w:r w:rsidR="00187FF8">
          <w:t xml:space="preserve"> at which they provide training</w:t>
        </w:r>
      </w:ins>
      <w:r>
        <w:t>.</w:t>
      </w:r>
      <w:ins w:id="179" w:author="Kevin Gregory" w:date="2020-07-10T14:48:00Z">
        <w:r w:rsidR="00FB4CA0" w:rsidRPr="00FB4CA0">
          <w:t xml:space="preserve"> </w:t>
        </w:r>
        <w:r w:rsidR="00FB4CA0">
          <w:t>To be appropriately qualified, a VTS OJT Instructor should complete the IALA V-103/4 VTS On-the-Job Training Instructor qualification.</w:t>
        </w:r>
      </w:ins>
    </w:p>
    <w:p w14:paraId="1EA7562A" w14:textId="70D09729" w:rsidR="00E14AB0" w:rsidRDefault="00E14AB0" w:rsidP="00E14AB0">
      <w:pPr>
        <w:pStyle w:val="BodyText"/>
      </w:pPr>
      <w:r w:rsidRPr="00E14AB0">
        <w:t xml:space="preserve">VTS Personnel who demonstrate aptitude for </w:t>
      </w:r>
      <w:r w:rsidR="009F339F">
        <w:t xml:space="preserve">the facilitation of </w:t>
      </w:r>
      <w:r w:rsidRPr="00E14AB0">
        <w:t>training should be encouraged</w:t>
      </w:r>
      <w:ins w:id="180" w:author="Kevin Gregory" w:date="2020-07-10T14:44:00Z">
        <w:r w:rsidR="00534941">
          <w:t>, through the completion of appropriate training,</w:t>
        </w:r>
      </w:ins>
      <w:r w:rsidRPr="00E14AB0">
        <w:t xml:space="preserve"> to</w:t>
      </w:r>
      <w:r>
        <w:t>:</w:t>
      </w:r>
    </w:p>
    <w:p w14:paraId="38E290A7" w14:textId="68D07B19" w:rsidR="00E14AB0" w:rsidRDefault="00E14AB0" w:rsidP="00E14AB0">
      <w:pPr>
        <w:pStyle w:val="Bullet1"/>
      </w:pPr>
      <w:r>
        <w:t>obtain ability and experience in instructional techniques</w:t>
      </w:r>
      <w:r w:rsidR="009F339F">
        <w:t>;</w:t>
      </w:r>
    </w:p>
    <w:p w14:paraId="042ED117" w14:textId="34A4A358" w:rsidR="00E14AB0" w:rsidRDefault="00E14AB0" w:rsidP="00E14AB0">
      <w:pPr>
        <w:pStyle w:val="Bullet1"/>
      </w:pPr>
      <w:r>
        <w:t>develop and deliver training programmes</w:t>
      </w:r>
      <w:r w:rsidR="009F339F">
        <w:t>; and</w:t>
      </w:r>
    </w:p>
    <w:p w14:paraId="37F76EFC" w14:textId="6E7A6A08" w:rsidR="00E14AB0" w:rsidRDefault="00E14AB0" w:rsidP="00E14AB0">
      <w:pPr>
        <w:pStyle w:val="Bullet1"/>
      </w:pPr>
      <w:r>
        <w:t>assess competence of the training objective</w:t>
      </w:r>
      <w:ins w:id="181" w:author="Kevin Gregory" w:date="2020-07-10T14:43:00Z">
        <w:r w:rsidR="00534941">
          <w:t>(s)</w:t>
        </w:r>
      </w:ins>
      <w:r w:rsidR="009F339F">
        <w:t>.</w:t>
      </w:r>
    </w:p>
    <w:p w14:paraId="35A5DC0B" w14:textId="30FAFB4C" w:rsidR="007F7CBA" w:rsidRPr="00F55AD7" w:rsidRDefault="009C32CB" w:rsidP="007F7CBA">
      <w:pPr>
        <w:pStyle w:val="Heading1"/>
      </w:pPr>
      <w:bookmarkStart w:id="182" w:name="_Toc45703038"/>
      <w:bookmarkStart w:id="183" w:name="_Toc45703396"/>
      <w:bookmarkStart w:id="184" w:name="_Toc45704109"/>
      <w:bookmarkStart w:id="185" w:name="_Toc45706074"/>
      <w:commentRangeStart w:id="186"/>
      <w:commentRangeEnd w:id="186"/>
      <w:r>
        <w:rPr>
          <w:rStyle w:val="CommentReference"/>
          <w:rFonts w:asciiTheme="minorHAnsi" w:eastAsiaTheme="minorHAnsi" w:hAnsiTheme="minorHAnsi" w:cstheme="minorBidi"/>
          <w:b w:val="0"/>
          <w:bCs w:val="0"/>
          <w:caps w:val="0"/>
          <w:color w:val="auto"/>
        </w:rPr>
        <w:commentReference w:id="186"/>
      </w:r>
      <w:bookmarkStart w:id="187" w:name="_Toc45706075"/>
      <w:bookmarkEnd w:id="182"/>
      <w:bookmarkEnd w:id="183"/>
      <w:bookmarkEnd w:id="184"/>
      <w:bookmarkEnd w:id="185"/>
      <w:r w:rsidR="007F7CBA">
        <w:t>SELECTION AND RECRUITMENT</w:t>
      </w:r>
      <w:bookmarkEnd w:id="187"/>
    </w:p>
    <w:p w14:paraId="36F75342" w14:textId="77777777" w:rsidR="007F7CBA" w:rsidRPr="00F55AD7" w:rsidRDefault="007F7CBA" w:rsidP="007F7CBA">
      <w:pPr>
        <w:pStyle w:val="Heading1separatationline"/>
      </w:pPr>
    </w:p>
    <w:p w14:paraId="50F26D0C" w14:textId="4A9C93A3" w:rsidR="008B7D79" w:rsidRDefault="00FB4CA0" w:rsidP="00382638">
      <w:pPr>
        <w:pStyle w:val="Heading2"/>
      </w:pPr>
      <w:bookmarkStart w:id="188" w:name="_Toc45706076"/>
      <w:ins w:id="189" w:author="Kevin Gregory" w:date="2020-07-10T14:51:00Z">
        <w:r>
          <w:t>Job</w:t>
        </w:r>
      </w:ins>
      <w:del w:id="190" w:author="Kevin Gregory" w:date="2020-07-10T14:51:00Z">
        <w:r w:rsidR="008B7D79" w:rsidDel="00FB4CA0">
          <w:delText>POSITION</w:delText>
        </w:r>
      </w:del>
      <w:r w:rsidR="008B7D79">
        <w:t xml:space="preserve"> D</w:t>
      </w:r>
      <w:r w:rsidR="00B140C5">
        <w:t>escriptions</w:t>
      </w:r>
      <w:bookmarkEnd w:id="188"/>
    </w:p>
    <w:p w14:paraId="7F4E3FA5" w14:textId="77777777" w:rsidR="008B7D79" w:rsidRPr="007F7CBA" w:rsidRDefault="008B7D79" w:rsidP="008B7D79">
      <w:pPr>
        <w:pStyle w:val="Heading2separationline"/>
      </w:pPr>
    </w:p>
    <w:p w14:paraId="0A4EE90E" w14:textId="2D892BB1" w:rsidR="008B7D79" w:rsidRDefault="008B7D79" w:rsidP="008B7D79">
      <w:pPr>
        <w:pStyle w:val="BodyText"/>
      </w:pPr>
      <w:r>
        <w:t xml:space="preserve">VTS Authorities </w:t>
      </w:r>
      <w:ins w:id="191" w:author="Kevin Gregory" w:date="2020-07-10T15:24:00Z">
        <w:r w:rsidR="00C64127">
          <w:t>should develop</w:t>
        </w:r>
      </w:ins>
      <w:del w:id="192" w:author="Kevin Gregory" w:date="2020-07-10T15:24:00Z">
        <w:r w:rsidDel="00C64127">
          <w:delText>are responsible for developing</w:delText>
        </w:r>
      </w:del>
      <w:r>
        <w:t xml:space="preserve"> detailed job descriptions for VTS personnel.  </w:t>
      </w:r>
      <w:ins w:id="193" w:author="Kevin Gregory" w:date="2020-07-10T14:51:00Z">
        <w:r w:rsidR="00FB4CA0">
          <w:t>Job</w:t>
        </w:r>
      </w:ins>
      <w:del w:id="194" w:author="Kevin Gregory" w:date="2020-07-10T14:51:00Z">
        <w:r w:rsidDel="00FB4CA0">
          <w:delText>Position</w:delText>
        </w:r>
      </w:del>
      <w:r>
        <w:t xml:space="preserve"> descriptions should focus on the functions</w:t>
      </w:r>
      <w:ins w:id="195" w:author="Kevin Gregory" w:date="2020-07-10T15:25:00Z">
        <w:r w:rsidR="00C64127">
          <w:t>,</w:t>
        </w:r>
      </w:ins>
      <w:del w:id="196" w:author="Kevin Gregory" w:date="2020-07-10T15:25:00Z">
        <w:r w:rsidDel="00C64127">
          <w:delText xml:space="preserve"> and the</w:delText>
        </w:r>
      </w:del>
      <w:r>
        <w:t xml:space="preserve"> objectives </w:t>
      </w:r>
      <w:ins w:id="197" w:author="Kevin Gregory" w:date="2020-07-10T15:25:00Z">
        <w:r w:rsidR="00C64127">
          <w:t xml:space="preserve">and responsibilities </w:t>
        </w:r>
      </w:ins>
      <w:r>
        <w:t>of th</w:t>
      </w:r>
      <w:ins w:id="198" w:author="Kevin Gregory" w:date="2020-07-10T15:25:00Z">
        <w:r w:rsidR="00C64127">
          <w:t>e</w:t>
        </w:r>
      </w:ins>
      <w:del w:id="199" w:author="Kevin Gregory" w:date="2020-07-10T15:25:00Z">
        <w:r w:rsidR="005F5649" w:rsidDel="00C64127">
          <w:delText>at</w:delText>
        </w:r>
      </w:del>
      <w:r>
        <w:t xml:space="preserve"> </w:t>
      </w:r>
      <w:ins w:id="200" w:author="Kevin Gregory" w:date="2020-07-10T15:25:00Z">
        <w:r w:rsidR="00C64127">
          <w:t xml:space="preserve">specific </w:t>
        </w:r>
      </w:ins>
      <w:r>
        <w:t>VTS</w:t>
      </w:r>
      <w:r w:rsidR="005F5649">
        <w:t xml:space="preserve"> Centre</w:t>
      </w:r>
      <w:ins w:id="201" w:author="Kevin Gregory" w:date="2020-07-10T15:25:00Z">
        <w:r w:rsidR="00C64127">
          <w:t xml:space="preserve"> concerned</w:t>
        </w:r>
      </w:ins>
      <w:r>
        <w:t>.</w:t>
      </w:r>
    </w:p>
    <w:p w14:paraId="4941ECD5" w14:textId="5CA79D02" w:rsidR="007F7CBA" w:rsidRPr="00F55AD7" w:rsidRDefault="007F7CBA" w:rsidP="00382638">
      <w:pPr>
        <w:pStyle w:val="Heading2"/>
      </w:pPr>
      <w:bookmarkStart w:id="202" w:name="_Toc45706077"/>
      <w:r>
        <w:t>S</w:t>
      </w:r>
      <w:r w:rsidR="00B140C5">
        <w:t>election process</w:t>
      </w:r>
      <w:bookmarkEnd w:id="202"/>
    </w:p>
    <w:p w14:paraId="012789C4" w14:textId="77777777" w:rsidR="007F7CBA" w:rsidRPr="00F55AD7" w:rsidRDefault="007F7CBA" w:rsidP="007F7CBA">
      <w:pPr>
        <w:pStyle w:val="Heading2separationline"/>
      </w:pPr>
    </w:p>
    <w:p w14:paraId="63C292A8" w14:textId="2BFE769D" w:rsidR="00AB123C" w:rsidRDefault="008143E7" w:rsidP="007F7CBA">
      <w:pPr>
        <w:pStyle w:val="BodyText"/>
      </w:pPr>
      <w:r>
        <w:t xml:space="preserve">The VTS Authority </w:t>
      </w:r>
      <w:r w:rsidR="0064296B">
        <w:t xml:space="preserve">should </w:t>
      </w:r>
      <w:ins w:id="203" w:author="Kevin Gregory" w:date="2020-07-10T15:25:00Z">
        <w:r w:rsidR="00C64127">
          <w:t>develop</w:t>
        </w:r>
      </w:ins>
      <w:del w:id="204" w:author="Kevin Gregory" w:date="2020-07-10T15:25:00Z">
        <w:r w:rsidR="0064296B" w:rsidDel="00C64127">
          <w:delText>have</w:delText>
        </w:r>
      </w:del>
      <w:r>
        <w:t xml:space="preserve"> </w:t>
      </w:r>
      <w:r w:rsidR="00AB123C">
        <w:t xml:space="preserve">policies and </w:t>
      </w:r>
      <w:r>
        <w:t>processes</w:t>
      </w:r>
      <w:del w:id="205" w:author="Kevin Gregory" w:date="2020-07-10T15:26:00Z">
        <w:r w:rsidDel="00C64127">
          <w:delText xml:space="preserve"> in place</w:delText>
        </w:r>
      </w:del>
      <w:r>
        <w:t xml:space="preserve"> for the </w:t>
      </w:r>
      <w:r w:rsidR="00AB123C">
        <w:t xml:space="preserve">selection and recruitment of VTS personnel.  </w:t>
      </w:r>
      <w:r w:rsidR="00D81BC0">
        <w:t>This may include minimum entry requirements such as:</w:t>
      </w:r>
    </w:p>
    <w:p w14:paraId="319AAF8F" w14:textId="6561C543" w:rsidR="00D81BC0" w:rsidRDefault="00D81BC0" w:rsidP="00D81BC0">
      <w:pPr>
        <w:pStyle w:val="Bullet1"/>
      </w:pPr>
      <w:r>
        <w:t>prior skills and knowledge</w:t>
      </w:r>
      <w:ins w:id="206" w:author="Kevin Gregory" w:date="2020-07-14T12:00:00Z">
        <w:r w:rsidR="00187FF8">
          <w:t>;</w:t>
        </w:r>
      </w:ins>
    </w:p>
    <w:p w14:paraId="164DD120" w14:textId="11DA919C" w:rsidR="00D81BC0" w:rsidRDefault="00D81BC0" w:rsidP="00D81BC0">
      <w:pPr>
        <w:pStyle w:val="Bullet1"/>
      </w:pPr>
      <w:r>
        <w:t>maritime experience and education</w:t>
      </w:r>
      <w:ins w:id="207" w:author="Kevin Gregory" w:date="2020-07-14T12:00:00Z">
        <w:r w:rsidR="00187FF8">
          <w:t>;</w:t>
        </w:r>
      </w:ins>
    </w:p>
    <w:p w14:paraId="425C79BD" w14:textId="2CFCBC59" w:rsidR="00D81BC0" w:rsidRDefault="00D81BC0" w:rsidP="00D81BC0">
      <w:pPr>
        <w:pStyle w:val="Bullet1"/>
      </w:pPr>
      <w:r>
        <w:t>personal suitability characteristics</w:t>
      </w:r>
      <w:ins w:id="208" w:author="Kevin Gregory" w:date="2020-07-14T12:00:00Z">
        <w:r w:rsidR="00187FF8">
          <w:t>; and</w:t>
        </w:r>
      </w:ins>
    </w:p>
    <w:p w14:paraId="70B71B94" w14:textId="102DF723" w:rsidR="00D81BC0" w:rsidRDefault="00D81BC0" w:rsidP="00D81BC0">
      <w:pPr>
        <w:pStyle w:val="Bullet1"/>
      </w:pPr>
      <w:r>
        <w:t>medical fitness requirements</w:t>
      </w:r>
      <w:ins w:id="209" w:author="Kevin Gregory" w:date="2020-04-15T11:43:00Z">
        <w:r w:rsidR="009F339F">
          <w:t>.</w:t>
        </w:r>
      </w:ins>
    </w:p>
    <w:p w14:paraId="6BF46FE6" w14:textId="7D78287E" w:rsidR="00D81BC0" w:rsidRDefault="009F339F" w:rsidP="00D81BC0">
      <w:pPr>
        <w:pStyle w:val="Bullet1"/>
        <w:numPr>
          <w:ilvl w:val="0"/>
          <w:numId w:val="0"/>
        </w:numPr>
      </w:pPr>
      <w:r>
        <w:t xml:space="preserve">IMO Resolution A.918(22) on the IMO standard marine communication phrases recognises the wide use of the English language for international navigational communications and that where language difficulties arise, English should be used as a common language for navigational purposes. </w:t>
      </w:r>
      <w:r w:rsidR="00D81BC0">
        <w:t xml:space="preserve">Potential candidates should demonstrate using </w:t>
      </w:r>
      <w:r w:rsidR="00D81BC0">
        <w:lastRenderedPageBreak/>
        <w:t>reliable tests they have attained a sufficient level of the language.</w:t>
      </w:r>
      <w:r w:rsidR="00D81BC0" w:rsidRPr="00266536">
        <w:t xml:space="preserve"> </w:t>
      </w:r>
      <w:commentRangeStart w:id="210"/>
      <w:ins w:id="211" w:author="Kevin Gregory" w:date="2020-07-14T12:05:00Z">
        <w:r w:rsidR="00B27D45" w:rsidRPr="00B27D45">
          <w:t>Every candidate for a VTS Operator course certificate should have achieved the International English Language Testing System (IELTS) level 5, or its equivalent</w:t>
        </w:r>
        <w:r w:rsidR="00B27D45">
          <w:t>.</w:t>
        </w:r>
        <w:commentRangeEnd w:id="210"/>
        <w:r w:rsidR="00B27D45">
          <w:rPr>
            <w:rStyle w:val="CommentReference"/>
            <w:color w:val="auto"/>
          </w:rPr>
          <w:commentReference w:id="210"/>
        </w:r>
      </w:ins>
    </w:p>
    <w:p w14:paraId="79854557" w14:textId="6561A7D2" w:rsidR="00AB123C" w:rsidRDefault="00AB123C" w:rsidP="007F7CBA">
      <w:pPr>
        <w:pStyle w:val="BodyText"/>
      </w:pPr>
      <w:r>
        <w:t xml:space="preserve">It is </w:t>
      </w:r>
      <w:r w:rsidRPr="00AB123C">
        <w:t>important t</w:t>
      </w:r>
      <w:r>
        <w:t xml:space="preserve">hat a VTS authority </w:t>
      </w:r>
      <w:r w:rsidRPr="00AB123C">
        <w:t>asses</w:t>
      </w:r>
      <w:r>
        <w:t>s</w:t>
      </w:r>
      <w:r w:rsidRPr="00AB123C">
        <w:t xml:space="preserve"> the suitability of the </w:t>
      </w:r>
      <w:r w:rsidR="00AE07D7">
        <w:t>candidates</w:t>
      </w:r>
      <w:r w:rsidRPr="00AB123C">
        <w:t xml:space="preserve"> to perform the required VTS tasks</w:t>
      </w:r>
      <w:r>
        <w:t xml:space="preserve">.  The selection process may include </w:t>
      </w:r>
      <w:r w:rsidRPr="00AB123C">
        <w:t>assess</w:t>
      </w:r>
      <w:r>
        <w:t>ing</w:t>
      </w:r>
      <w:r w:rsidRPr="00AB123C">
        <w:t xml:space="preserve"> the personal attributes</w:t>
      </w:r>
      <w:r>
        <w:t>,</w:t>
      </w:r>
      <w:r w:rsidRPr="00AB123C">
        <w:t xml:space="preserve"> aptitude testing, assessment of prior learning</w:t>
      </w:r>
      <w:r>
        <w:t xml:space="preserve"> and satisfying the</w:t>
      </w:r>
      <w:r w:rsidRPr="00AB123C">
        <w:t xml:space="preserve"> medical/physical requirements</w:t>
      </w:r>
      <w:r>
        <w:t xml:space="preserve">. </w:t>
      </w:r>
    </w:p>
    <w:p w14:paraId="4B82DA76" w14:textId="2E9BA8B3" w:rsidR="00266536" w:rsidRDefault="00266536" w:rsidP="00A33BDE">
      <w:pPr>
        <w:pStyle w:val="Heading3"/>
      </w:pPr>
      <w:bookmarkStart w:id="212" w:name="_Toc45706078"/>
      <w:r>
        <w:t>P</w:t>
      </w:r>
      <w:r w:rsidR="00B140C5">
        <w:t>ersonal attributes</w:t>
      </w:r>
      <w:bookmarkEnd w:id="212"/>
    </w:p>
    <w:p w14:paraId="2FD8BFBC" w14:textId="28553707" w:rsidR="00266536" w:rsidRDefault="00266536" w:rsidP="00266536">
      <w:pPr>
        <w:pStyle w:val="Heading2separationline"/>
      </w:pPr>
    </w:p>
    <w:p w14:paraId="47F4D1CA" w14:textId="251010AD" w:rsidR="00A33BDE" w:rsidRDefault="00A33BDE" w:rsidP="00A33BDE">
      <w:pPr>
        <w:pStyle w:val="BodyText"/>
      </w:pPr>
      <w:r>
        <w:t>Personal attributes are</w:t>
      </w:r>
      <w:ins w:id="213" w:author="Kevin Gregory" w:date="2020-07-14T12:09:00Z">
        <w:r w:rsidR="00B27D45">
          <w:t xml:space="preserve"> an</w:t>
        </w:r>
      </w:ins>
      <w:r>
        <w:t xml:space="preserve"> important </w:t>
      </w:r>
      <w:ins w:id="214" w:author="Kevin Gregory" w:date="2020-07-14T12:09:00Z">
        <w:r w:rsidR="00B27D45">
          <w:t xml:space="preserve">component of </w:t>
        </w:r>
      </w:ins>
      <w:del w:id="215" w:author="Kevin Gregory" w:date="2020-07-14T12:09:00Z">
        <w:r w:rsidDel="00B27D45">
          <w:delText xml:space="preserve">in </w:delText>
        </w:r>
      </w:del>
      <w:r>
        <w:t>the selection process</w:t>
      </w:r>
      <w:r w:rsidR="00AE07D7">
        <w:t xml:space="preserve"> and </w:t>
      </w:r>
      <w:ins w:id="216" w:author="Kevin Gregory" w:date="2020-07-14T12:10:00Z">
        <w:r w:rsidR="00B27D45">
          <w:t>the following elements should be assessed</w:t>
        </w:r>
      </w:ins>
      <w:ins w:id="217" w:author="Kevin Gregory" w:date="2020-07-14T12:11:00Z">
        <w:r w:rsidR="00B27D45">
          <w:t xml:space="preserve"> when determining a </w:t>
        </w:r>
      </w:ins>
      <w:ins w:id="218" w:author="Kevin Gregory" w:date="2020-07-14T12:13:00Z">
        <w:r w:rsidR="006050E3">
          <w:t>candidate’s</w:t>
        </w:r>
      </w:ins>
      <w:ins w:id="219" w:author="Kevin Gregory" w:date="2020-07-14T12:11:00Z">
        <w:r w:rsidR="00B27D45">
          <w:t xml:space="preserve"> suitability</w:t>
        </w:r>
      </w:ins>
      <w:del w:id="220" w:author="Kevin Gregory" w:date="2020-07-14T12:11:00Z">
        <w:r w:rsidR="00AE07D7" w:rsidDel="00B27D45">
          <w:delText xml:space="preserve">can be </w:delText>
        </w:r>
        <w:r w:rsidDel="00B27D45">
          <w:delText xml:space="preserve">measured </w:delText>
        </w:r>
        <w:r w:rsidR="00AE07D7" w:rsidDel="00B27D45">
          <w:delText>in the following manner</w:delText>
        </w:r>
      </w:del>
      <w:r>
        <w:t xml:space="preserve">: </w:t>
      </w:r>
    </w:p>
    <w:p w14:paraId="5CDA41D7" w14:textId="4A5BE1AF" w:rsidR="00A33BDE" w:rsidRDefault="00593CC1" w:rsidP="00A33BDE">
      <w:pPr>
        <w:pStyle w:val="Bullet1"/>
      </w:pPr>
      <w:ins w:id="221" w:author="Kevin Gregory" w:date="2020-07-15T14:27:00Z">
        <w:r>
          <w:t>P</w:t>
        </w:r>
      </w:ins>
      <w:del w:id="222" w:author="Kevin Gregory" w:date="2020-07-15T14:27:00Z">
        <w:r w:rsidR="00A33BDE" w:rsidDel="00593CC1">
          <w:delText>p</w:delText>
        </w:r>
      </w:del>
      <w:r w:rsidR="00A33BDE">
        <w:t>ersonality as a prediction of future behaviour</w:t>
      </w:r>
      <w:ins w:id="223" w:author="Kevin Gregory" w:date="2020-07-15T16:34:00Z">
        <w:r w:rsidR="00CF1367">
          <w:t>.</w:t>
        </w:r>
      </w:ins>
      <w:del w:id="224" w:author="Kevin Gregory" w:date="2020-07-15T16:34:00Z">
        <w:r w:rsidR="00A33BDE" w:rsidDel="00CF1367">
          <w:delText>,</w:delText>
        </w:r>
      </w:del>
      <w:r w:rsidR="00A33BDE">
        <w:t xml:space="preserve"> </w:t>
      </w:r>
      <w:commentRangeStart w:id="225"/>
      <w:del w:id="226" w:author="Kevin Gregory" w:date="2020-07-14T12:10:00Z">
        <w:r w:rsidR="00A33BDE" w:rsidDel="00B27D45">
          <w:delText>which should be carried out by a behavioural specialist</w:delText>
        </w:r>
      </w:del>
    </w:p>
    <w:p w14:paraId="682CDE75" w14:textId="3287552C" w:rsidR="00266536" w:rsidRDefault="00593CC1" w:rsidP="00A33BDE">
      <w:pPr>
        <w:pStyle w:val="Bullet1"/>
      </w:pPr>
      <w:ins w:id="227" w:author="Kevin Gregory" w:date="2020-07-15T14:27:00Z">
        <w:r>
          <w:t>B</w:t>
        </w:r>
      </w:ins>
      <w:del w:id="228" w:author="Kevin Gregory" w:date="2020-07-15T14:27:00Z">
        <w:r w:rsidR="00A33BDE" w:rsidDel="00593CC1">
          <w:delText>b</w:delText>
        </w:r>
      </w:del>
      <w:r w:rsidR="00A33BDE">
        <w:t xml:space="preserve">ehaviour, </w:t>
      </w:r>
      <w:del w:id="229" w:author="Kevin Gregory" w:date="2020-07-14T12:06:00Z">
        <w:r w:rsidR="00A33BDE" w:rsidDel="00B27D45">
          <w:delText>which is typically assessed by representatives of the VTS centre</w:delText>
        </w:r>
      </w:del>
      <w:commentRangeEnd w:id="225"/>
      <w:r w:rsidR="00B27D45">
        <w:rPr>
          <w:rStyle w:val="CommentReference"/>
          <w:color w:val="auto"/>
        </w:rPr>
        <w:commentReference w:id="225"/>
      </w:r>
      <w:del w:id="230" w:author="Kevin Gregory" w:date="2020-07-14T12:06:00Z">
        <w:r w:rsidR="00A33BDE" w:rsidDel="00B27D45">
          <w:delText xml:space="preserve">.  </w:delText>
        </w:r>
      </w:del>
      <w:ins w:id="231" w:author="Kevin Gregory" w:date="2020-07-14T12:06:00Z">
        <w:r w:rsidR="00B27D45">
          <w:t xml:space="preserve"> </w:t>
        </w:r>
      </w:ins>
      <w:ins w:id="232" w:author="Kevin Gregory" w:date="2020-07-14T12:09:00Z">
        <w:r w:rsidR="00B27D45">
          <w:t>w</w:t>
        </w:r>
      </w:ins>
      <w:ins w:id="233" w:author="Kevin Gregory" w:date="2020-07-14T12:06:00Z">
        <w:r w:rsidR="00B27D45">
          <w:t>hereby c</w:t>
        </w:r>
      </w:ins>
      <w:del w:id="234" w:author="Kevin Gregory" w:date="2020-07-14T12:06:00Z">
        <w:r w:rsidR="00A33BDE" w:rsidDel="00B27D45">
          <w:delText>C</w:delText>
        </w:r>
      </w:del>
      <w:r w:rsidR="00A33BDE">
        <w:t xml:space="preserve">andidates should at a minimum </w:t>
      </w:r>
      <w:r w:rsidR="00AE07D7">
        <w:t>show</w:t>
      </w:r>
      <w:r w:rsidR="00A33BDE">
        <w:t xml:space="preserve"> an appropriate sense of responsibility, </w:t>
      </w:r>
      <w:r w:rsidR="00AE07D7">
        <w:t>demonstrate</w:t>
      </w:r>
      <w:r w:rsidR="00A33BDE">
        <w:t xml:space="preserve"> independence as wel</w:t>
      </w:r>
      <w:r w:rsidR="00AE07D7">
        <w:t>l as having a willingness to co-</w:t>
      </w:r>
      <w:r w:rsidR="00A33BDE">
        <w:t>operate with others as part of a team.</w:t>
      </w:r>
      <w:ins w:id="235" w:author="Kevin Gregory" w:date="2020-07-14T12:06:00Z">
        <w:r w:rsidR="00B27D45" w:rsidRPr="00B27D45">
          <w:t xml:space="preserve"> </w:t>
        </w:r>
        <w:r w:rsidR="00B27D45">
          <w:t xml:space="preserve">  </w:t>
        </w:r>
      </w:ins>
    </w:p>
    <w:p w14:paraId="520A4446" w14:textId="45E47870" w:rsidR="007F7CBA" w:rsidRPr="00F55AD7" w:rsidRDefault="007F7CBA" w:rsidP="00A33BDE">
      <w:pPr>
        <w:pStyle w:val="Heading3"/>
      </w:pPr>
      <w:bookmarkStart w:id="236" w:name="_Toc45706079"/>
      <w:r>
        <w:t>A</w:t>
      </w:r>
      <w:r w:rsidR="00B140C5">
        <w:t>ptitude/</w:t>
      </w:r>
      <w:r w:rsidR="0002652B">
        <w:t>p</w:t>
      </w:r>
      <w:r w:rsidR="00B140C5">
        <w:t xml:space="preserve">sychometric </w:t>
      </w:r>
      <w:r w:rsidR="0002652B">
        <w:t>t</w:t>
      </w:r>
      <w:r w:rsidR="00B140C5">
        <w:t>esting</w:t>
      </w:r>
      <w:bookmarkEnd w:id="236"/>
    </w:p>
    <w:p w14:paraId="6EEA09B1" w14:textId="77777777" w:rsidR="007F7CBA" w:rsidRPr="00F55AD7" w:rsidRDefault="007F7CBA" w:rsidP="007F7CBA">
      <w:pPr>
        <w:pStyle w:val="Heading2separationline"/>
      </w:pPr>
    </w:p>
    <w:p w14:paraId="2C44DE64" w14:textId="49FB434E" w:rsidR="00B44C4F" w:rsidRDefault="0064276A" w:rsidP="0064276A">
      <w:pPr>
        <w:pStyle w:val="BodyText"/>
      </w:pPr>
      <w:r>
        <w:t>The VTS Authority should consider personal aptitude</w:t>
      </w:r>
      <w:ins w:id="237" w:author="Kevin Gregory" w:date="2020-07-14T12:12:00Z">
        <w:r w:rsidR="006050E3">
          <w:t>, attributes</w:t>
        </w:r>
      </w:ins>
      <w:r>
        <w:t xml:space="preserve"> and suitability requirements for each </w:t>
      </w:r>
      <w:r w:rsidR="00AE07D7">
        <w:t>candidate</w:t>
      </w:r>
      <w:r>
        <w:t xml:space="preserve">, even if they have previous maritime experience.  </w:t>
      </w:r>
    </w:p>
    <w:p w14:paraId="563D8754" w14:textId="6B782EAF" w:rsidR="0064276A" w:rsidRDefault="0064276A" w:rsidP="0064276A">
      <w:pPr>
        <w:pStyle w:val="BodyText"/>
      </w:pPr>
      <w:r>
        <w:t xml:space="preserve">To assess the </w:t>
      </w:r>
      <w:ins w:id="238" w:author="Kevin Gregory" w:date="2020-07-14T12:16:00Z">
        <w:r w:rsidR="00BE64E0">
          <w:t>candidate’s</w:t>
        </w:r>
      </w:ins>
      <w:del w:id="239" w:author="Kevin Gregory" w:date="2020-07-14T12:16:00Z">
        <w:r w:rsidDel="00BE64E0">
          <w:delText>applicant’s</w:delText>
        </w:r>
      </w:del>
      <w:r>
        <w:t xml:space="preserve"> aptitude</w:t>
      </w:r>
      <w:ins w:id="240" w:author="Kevin Gregory" w:date="2020-07-14T12:12:00Z">
        <w:r w:rsidR="006050E3">
          <w:t>, attr</w:t>
        </w:r>
      </w:ins>
      <w:ins w:id="241" w:author="Kevin Gregory" w:date="2020-07-14T12:13:00Z">
        <w:r w:rsidR="006050E3">
          <w:t>ibutes</w:t>
        </w:r>
      </w:ins>
      <w:r>
        <w:t xml:space="preserve"> and suitability, different types of tests and evaluations may be </w:t>
      </w:r>
      <w:r w:rsidR="00AE07D7">
        <w:t>used,</w:t>
      </w:r>
      <w:r w:rsidR="00AB03C7">
        <w:t xml:space="preserve"> t</w:t>
      </w:r>
      <w:r>
        <w:t xml:space="preserve">his could include, but not be limited to: </w:t>
      </w:r>
    </w:p>
    <w:p w14:paraId="117D84F3" w14:textId="73301809" w:rsidR="0064276A" w:rsidRDefault="00244C97" w:rsidP="0064276A">
      <w:pPr>
        <w:pStyle w:val="Bullet1"/>
      </w:pPr>
      <w:r>
        <w:t>I</w:t>
      </w:r>
      <w:r w:rsidR="0064276A">
        <w:t>nterviews</w:t>
      </w:r>
      <w:ins w:id="242" w:author="Kevin Gregory" w:date="2020-07-14T12:08:00Z">
        <w:r w:rsidR="00B27D45">
          <w:t>;</w:t>
        </w:r>
      </w:ins>
      <w:del w:id="243" w:author="Kevin Gregory" w:date="2020-07-14T12:08:00Z">
        <w:r w:rsidDel="00B27D45">
          <w:delText>,</w:delText>
        </w:r>
      </w:del>
    </w:p>
    <w:p w14:paraId="1762132E" w14:textId="2713B5F5" w:rsidR="0064276A" w:rsidRDefault="0064276A" w:rsidP="0064276A">
      <w:pPr>
        <w:pStyle w:val="Bullet1"/>
      </w:pPr>
      <w:r>
        <w:t>written tests</w:t>
      </w:r>
      <w:ins w:id="244" w:author="Kevin Gregory" w:date="2020-07-14T12:08:00Z">
        <w:r w:rsidR="00B27D45">
          <w:t>;</w:t>
        </w:r>
      </w:ins>
      <w:del w:id="245" w:author="Kevin Gregory" w:date="2020-07-14T12:08:00Z">
        <w:r w:rsidR="00244C97" w:rsidDel="00B27D45">
          <w:delText>,</w:delText>
        </w:r>
      </w:del>
    </w:p>
    <w:p w14:paraId="28868854" w14:textId="7E9A1F50" w:rsidR="0064276A" w:rsidRDefault="00AB03C7" w:rsidP="0064276A">
      <w:pPr>
        <w:pStyle w:val="Bullet1"/>
      </w:pPr>
      <w:r>
        <w:t>practical test</w:t>
      </w:r>
      <w:ins w:id="246" w:author="Kevin Gregory" w:date="2020-07-10T15:26:00Z">
        <w:r w:rsidR="00C64127">
          <w:t>s</w:t>
        </w:r>
      </w:ins>
      <w:r>
        <w:t xml:space="preserve"> or exercise</w:t>
      </w:r>
      <w:ins w:id="247" w:author="Kevin Gregory" w:date="2020-07-10T15:26:00Z">
        <w:r w:rsidR="00C64127">
          <w:t>s</w:t>
        </w:r>
      </w:ins>
      <w:ins w:id="248" w:author="Kevin Gregory" w:date="2020-07-14T12:08:00Z">
        <w:r w:rsidR="00B27D45">
          <w:t>;</w:t>
        </w:r>
      </w:ins>
      <w:del w:id="249" w:author="Kevin Gregory" w:date="2020-07-14T12:08:00Z">
        <w:r w:rsidR="00244C97" w:rsidDel="00B27D45">
          <w:delText>,</w:delText>
        </w:r>
      </w:del>
      <w:ins w:id="250" w:author="Kevin Gregory" w:date="2020-07-14T12:08:00Z">
        <w:r w:rsidR="00B27D45">
          <w:t xml:space="preserve"> and</w:t>
        </w:r>
      </w:ins>
    </w:p>
    <w:p w14:paraId="4C28D655" w14:textId="138174F2" w:rsidR="0064276A" w:rsidRDefault="0064276A" w:rsidP="0064276A">
      <w:pPr>
        <w:pStyle w:val="Bullet1"/>
      </w:pPr>
      <w:r>
        <w:t>psychometric tests</w:t>
      </w:r>
      <w:r w:rsidR="00244C97">
        <w:t>.</w:t>
      </w:r>
    </w:p>
    <w:p w14:paraId="420BFE14" w14:textId="782D12E7" w:rsidR="0064276A" w:rsidRDefault="0064276A" w:rsidP="00AB03C7">
      <w:pPr>
        <w:pStyle w:val="BodyText"/>
        <w:spacing w:before="240"/>
      </w:pPr>
      <w:r>
        <w:t xml:space="preserve">Assessments </w:t>
      </w:r>
      <w:r w:rsidR="00084A6D">
        <w:t>sh</w:t>
      </w:r>
      <w:r>
        <w:t xml:space="preserve">ould be designed to </w:t>
      </w:r>
      <w:r w:rsidR="00084A6D">
        <w:t xml:space="preserve">evaluate the </w:t>
      </w:r>
      <w:r w:rsidR="00E626CD">
        <w:t xml:space="preserve">suitability of a candidate </w:t>
      </w:r>
      <w:r w:rsidR="00084A6D">
        <w:t>within a VTS environment by</w:t>
      </w:r>
      <w:r>
        <w:t>:</w:t>
      </w:r>
    </w:p>
    <w:p w14:paraId="611F2133" w14:textId="3FCB5990" w:rsidR="0064276A" w:rsidRDefault="0064276A" w:rsidP="0064276A">
      <w:pPr>
        <w:pStyle w:val="Bullet1"/>
      </w:pPr>
      <w:r>
        <w:t>distinguish</w:t>
      </w:r>
      <w:r w:rsidR="00084A6D">
        <w:t>ing</w:t>
      </w:r>
      <w:r>
        <w:t xml:space="preserve"> among relevant and irrelevant information</w:t>
      </w:r>
      <w:r w:rsidR="00AB03C7">
        <w:t xml:space="preserve"> (</w:t>
      </w:r>
      <w:del w:id="251" w:author="Kevin Gregory" w:date="2020-07-10T14:52:00Z">
        <w:r w:rsidR="00AB03C7" w:rsidDel="00FB4CA0">
          <w:delText>eg</w:delText>
        </w:r>
      </w:del>
      <w:ins w:id="252" w:author="Kevin Gregory" w:date="2020-07-10T14:52:00Z">
        <w:r w:rsidR="00FB4CA0">
          <w:t>e.g.</w:t>
        </w:r>
      </w:ins>
      <w:r w:rsidR="00AB03C7">
        <w:t xml:space="preserve"> assess the relative movement of fixed and moving objects)</w:t>
      </w:r>
      <w:ins w:id="253" w:author="Kevin Gregory" w:date="2020-07-15T14:27:00Z">
        <w:r w:rsidR="00593CC1">
          <w:t>;</w:t>
        </w:r>
      </w:ins>
      <w:del w:id="254" w:author="Kevin Gregory" w:date="2020-07-15T14:27:00Z">
        <w:r w:rsidR="00244C97" w:rsidDel="00593CC1">
          <w:delText>,</w:delText>
        </w:r>
      </w:del>
    </w:p>
    <w:p w14:paraId="02499CDD" w14:textId="3AAC8ECB" w:rsidR="0064276A" w:rsidRDefault="0064276A" w:rsidP="0064276A">
      <w:pPr>
        <w:pStyle w:val="Bullet1"/>
      </w:pPr>
      <w:r>
        <w:t>combin</w:t>
      </w:r>
      <w:r w:rsidR="00084A6D">
        <w:t>ing</w:t>
      </w:r>
      <w:r>
        <w:t xml:space="preserve"> </w:t>
      </w:r>
      <w:r w:rsidR="00084A6D">
        <w:t>auditory and visual information</w:t>
      </w:r>
      <w:ins w:id="255" w:author="Kevin Gregory" w:date="2020-07-15T14:28:00Z">
        <w:r w:rsidR="00593CC1">
          <w:t>;</w:t>
        </w:r>
      </w:ins>
      <w:del w:id="256" w:author="Kevin Gregory" w:date="2020-07-15T14:28:00Z">
        <w:r w:rsidR="00244C97" w:rsidDel="00593CC1">
          <w:delText>,</w:delText>
        </w:r>
      </w:del>
    </w:p>
    <w:p w14:paraId="506F61CD" w14:textId="49195EDD" w:rsidR="00E626CD" w:rsidRDefault="0064276A" w:rsidP="0064276A">
      <w:pPr>
        <w:pStyle w:val="Bullet1"/>
      </w:pPr>
      <w:r>
        <w:t>demonstrat</w:t>
      </w:r>
      <w:r w:rsidR="00084A6D">
        <w:t>ing</w:t>
      </w:r>
      <w:r>
        <w:t xml:space="preserve"> spatial and situational awareness</w:t>
      </w:r>
      <w:ins w:id="257" w:author="Kevin Gregory" w:date="2020-07-15T14:28:00Z">
        <w:r w:rsidR="00593CC1">
          <w:t>;</w:t>
        </w:r>
      </w:ins>
      <w:del w:id="258" w:author="Kevin Gregory" w:date="2020-07-15T14:28:00Z">
        <w:r w:rsidR="00244C97" w:rsidDel="00593CC1">
          <w:delText>,</w:delText>
        </w:r>
      </w:del>
    </w:p>
    <w:p w14:paraId="4FAFB4CF" w14:textId="4102D7F3" w:rsidR="0064276A" w:rsidRDefault="0064276A" w:rsidP="0064276A">
      <w:pPr>
        <w:pStyle w:val="Bullet1"/>
      </w:pPr>
      <w:r>
        <w:t>demonstrat</w:t>
      </w:r>
      <w:r w:rsidR="00084A6D">
        <w:t>ing</w:t>
      </w:r>
      <w:r>
        <w:t xml:space="preserve"> alertness and decisiveness when </w:t>
      </w:r>
      <w:r w:rsidR="00084A6D">
        <w:t>required</w:t>
      </w:r>
      <w:ins w:id="259" w:author="Kevin Gregory" w:date="2020-07-15T14:28:00Z">
        <w:r w:rsidR="00593CC1">
          <w:t>;</w:t>
        </w:r>
      </w:ins>
      <w:del w:id="260" w:author="Kevin Gregory" w:date="2020-07-15T14:28:00Z">
        <w:r w:rsidR="00244C97" w:rsidDel="00593CC1">
          <w:delText>,</w:delText>
        </w:r>
      </w:del>
    </w:p>
    <w:p w14:paraId="22B83614" w14:textId="07A89FF4" w:rsidR="0064276A" w:rsidRDefault="0064276A" w:rsidP="0064276A">
      <w:pPr>
        <w:pStyle w:val="Bullet1"/>
      </w:pPr>
      <w:r>
        <w:t>carry</w:t>
      </w:r>
      <w:r w:rsidR="00084A6D">
        <w:t>ing</w:t>
      </w:r>
      <w:r>
        <w:t xml:space="preserve"> out several tasks simultaneously</w:t>
      </w:r>
      <w:r w:rsidR="00E626CD">
        <w:t xml:space="preserve"> (multi-tasking)</w:t>
      </w:r>
      <w:ins w:id="261" w:author="Kevin Gregory" w:date="2020-07-15T14:28:00Z">
        <w:r w:rsidR="00593CC1">
          <w:t>;</w:t>
        </w:r>
      </w:ins>
      <w:del w:id="262" w:author="Kevin Gregory" w:date="2020-07-15T14:28:00Z">
        <w:r w:rsidR="00244C97" w:rsidDel="00593CC1">
          <w:delText>,</w:delText>
        </w:r>
      </w:del>
    </w:p>
    <w:p w14:paraId="0FFF5EAE" w14:textId="681836EB" w:rsidR="0064276A" w:rsidRDefault="0064276A" w:rsidP="0064276A">
      <w:pPr>
        <w:pStyle w:val="Bullet1"/>
      </w:pPr>
      <w:r>
        <w:t>carry</w:t>
      </w:r>
      <w:r w:rsidR="00084A6D">
        <w:t>ing</w:t>
      </w:r>
      <w:r>
        <w:t xml:space="preserve"> out routine work witho</w:t>
      </w:r>
      <w:r w:rsidR="00084A6D">
        <w:t>ut losing situational awareness</w:t>
      </w:r>
      <w:ins w:id="263" w:author="Kevin Gregory" w:date="2020-07-15T14:28:00Z">
        <w:r w:rsidR="00593CC1">
          <w:t>;</w:t>
        </w:r>
      </w:ins>
      <w:del w:id="264" w:author="Kevin Gregory" w:date="2020-07-15T14:28:00Z">
        <w:r w:rsidR="00244C97" w:rsidDel="00593CC1">
          <w:delText>,</w:delText>
        </w:r>
      </w:del>
    </w:p>
    <w:p w14:paraId="5900090B" w14:textId="1E1D9E31" w:rsidR="00E626CD" w:rsidRDefault="00E626CD" w:rsidP="00E626CD">
      <w:pPr>
        <w:pStyle w:val="Bullet1"/>
      </w:pPr>
      <w:r>
        <w:t>prioritis</w:t>
      </w:r>
      <w:r w:rsidR="00084A6D">
        <w:t>ing</w:t>
      </w:r>
      <w:r>
        <w:t xml:space="preserve"> and decid</w:t>
      </w:r>
      <w:r w:rsidR="00084A6D">
        <w:t>ing</w:t>
      </w:r>
      <w:r>
        <w:t xml:space="preserve"> what situ</w:t>
      </w:r>
      <w:r w:rsidR="00084A6D">
        <w:t>ations require immediate action</w:t>
      </w:r>
      <w:ins w:id="265" w:author="Kevin Gregory" w:date="2020-07-15T14:28:00Z">
        <w:r w:rsidR="00593CC1">
          <w:t>;</w:t>
        </w:r>
      </w:ins>
      <w:del w:id="266" w:author="Kevin Gregory" w:date="2020-07-15T14:28:00Z">
        <w:r w:rsidR="00244C97" w:rsidDel="00593CC1">
          <w:delText>,</w:delText>
        </w:r>
      </w:del>
    </w:p>
    <w:p w14:paraId="52E002A4" w14:textId="09AF5558" w:rsidR="0064276A" w:rsidRDefault="0064276A" w:rsidP="0064276A">
      <w:pPr>
        <w:pStyle w:val="Bullet1"/>
      </w:pPr>
      <w:r>
        <w:t xml:space="preserve">show initiative </w:t>
      </w:r>
      <w:r w:rsidR="00AB03C7">
        <w:t xml:space="preserve">and make decisions </w:t>
      </w:r>
      <w:r>
        <w:t>whil</w:t>
      </w:r>
      <w:ins w:id="267" w:author="Kevin Gregory" w:date="2020-07-15T14:29:00Z">
        <w:r w:rsidR="00593CC1">
          <w:t>st</w:t>
        </w:r>
      </w:ins>
      <w:del w:id="268" w:author="Kevin Gregory" w:date="2020-07-15T14:29:00Z">
        <w:r w:rsidDel="00593CC1">
          <w:delText>e</w:delText>
        </w:r>
      </w:del>
      <w:r>
        <w:t xml:space="preserve"> working within a framework of standards, regulations and structured pro</w:t>
      </w:r>
      <w:r w:rsidR="00AB03C7">
        <w:t>cedures</w:t>
      </w:r>
      <w:ins w:id="269" w:author="Kevin Gregory" w:date="2020-07-15T14:28:00Z">
        <w:r w:rsidR="00593CC1">
          <w:t>;</w:t>
        </w:r>
      </w:ins>
      <w:del w:id="270" w:author="Kevin Gregory" w:date="2020-07-15T14:28:00Z">
        <w:r w:rsidR="00244C97" w:rsidDel="00593CC1">
          <w:delText>,</w:delText>
        </w:r>
      </w:del>
    </w:p>
    <w:p w14:paraId="76D227B7" w14:textId="5CD5C959" w:rsidR="0064276A" w:rsidRDefault="00AB03C7" w:rsidP="00B676B6">
      <w:pPr>
        <w:pStyle w:val="Bullet1"/>
      </w:pPr>
      <w:r>
        <w:t>work</w:t>
      </w:r>
      <w:r w:rsidR="00084A6D">
        <w:t>ing</w:t>
      </w:r>
      <w:r>
        <w:t xml:space="preserve"> under conditions of stress</w:t>
      </w:r>
      <w:ins w:id="271" w:author="Kevin Gregory" w:date="2020-07-15T14:28:00Z">
        <w:r w:rsidR="00593CC1">
          <w:t>;</w:t>
        </w:r>
      </w:ins>
      <w:del w:id="272" w:author="Kevin Gregory" w:date="2020-07-15T14:28:00Z">
        <w:r w:rsidR="00244C97" w:rsidDel="00593CC1">
          <w:delText>,</w:delText>
        </w:r>
      </w:del>
    </w:p>
    <w:p w14:paraId="45956935" w14:textId="4430C6B5" w:rsidR="00E626CD" w:rsidRDefault="000005D1" w:rsidP="0064276A">
      <w:pPr>
        <w:pStyle w:val="Bullet1"/>
      </w:pPr>
      <w:r>
        <w:t xml:space="preserve">demonstrating </w:t>
      </w:r>
      <w:r w:rsidR="00E626CD">
        <w:t>effective participation as a member of a team</w:t>
      </w:r>
      <w:ins w:id="273" w:author="Kevin Gregory" w:date="2020-07-15T14:28:00Z">
        <w:r w:rsidR="00593CC1">
          <w:t>;</w:t>
        </w:r>
      </w:ins>
      <w:del w:id="274" w:author="Kevin Gregory" w:date="2020-07-15T14:28:00Z">
        <w:r w:rsidR="00244C97" w:rsidDel="00593CC1">
          <w:delText>,</w:delText>
        </w:r>
      </w:del>
      <w:ins w:id="275" w:author="Kevin Gregory" w:date="2020-07-15T14:28:00Z">
        <w:r w:rsidR="00593CC1">
          <w:t xml:space="preserve"> and</w:t>
        </w:r>
      </w:ins>
    </w:p>
    <w:p w14:paraId="2382CA75" w14:textId="68C9593E" w:rsidR="007F7CBA" w:rsidRDefault="0064276A" w:rsidP="0064276A">
      <w:pPr>
        <w:pStyle w:val="Bullet1"/>
        <w:rPr>
          <w:ins w:id="276" w:author="Kevin Gregory" w:date="2020-07-14T12:13:00Z"/>
        </w:rPr>
      </w:pPr>
      <w:r>
        <w:t>demonstrat</w:t>
      </w:r>
      <w:r w:rsidR="000005D1">
        <w:t>ing</w:t>
      </w:r>
      <w:r>
        <w:t xml:space="preserve"> appropriate communication</w:t>
      </w:r>
      <w:ins w:id="277" w:author="Kevin Gregory" w:date="2020-07-15T14:29:00Z">
        <w:r w:rsidR="00593CC1">
          <w:t>,</w:t>
        </w:r>
      </w:ins>
      <w:del w:id="278" w:author="Kevin Gregory" w:date="2020-07-15T14:29:00Z">
        <w:r w:rsidDel="00593CC1">
          <w:delText xml:space="preserve"> and</w:delText>
        </w:r>
      </w:del>
      <w:r>
        <w:t xml:space="preserve"> literacy</w:t>
      </w:r>
      <w:del w:id="279" w:author="Kevin Gregory" w:date="2020-07-15T14:29:00Z">
        <w:r w:rsidDel="00593CC1">
          <w:delText xml:space="preserve"> skills</w:delText>
        </w:r>
      </w:del>
      <w:r w:rsidR="00AB03C7">
        <w:t xml:space="preserve"> (written and oral)</w:t>
      </w:r>
      <w:ins w:id="280" w:author="Kevin Gregory" w:date="2020-07-15T14:29:00Z">
        <w:r w:rsidR="00593CC1">
          <w:t xml:space="preserve"> and numeracy skills</w:t>
        </w:r>
      </w:ins>
      <w:r w:rsidR="00244C97">
        <w:t>.</w:t>
      </w:r>
    </w:p>
    <w:p w14:paraId="583ACA87" w14:textId="76E87F06" w:rsidR="00E76AFA" w:rsidRDefault="00BE64E0" w:rsidP="00BE64E0">
      <w:pPr>
        <w:pStyle w:val="Bullet1"/>
        <w:numPr>
          <w:ilvl w:val="0"/>
          <w:numId w:val="0"/>
        </w:numPr>
      </w:pPr>
      <w:ins w:id="281" w:author="Kevin Gregory" w:date="2020-07-14T12:21:00Z">
        <w:r>
          <w:lastRenderedPageBreak/>
          <w:t>To appropriately and fully assess</w:t>
        </w:r>
      </w:ins>
      <w:ins w:id="282" w:author="Kevin Gregory" w:date="2020-07-14T12:14:00Z">
        <w:r w:rsidR="00E76AFA">
          <w:t xml:space="preserve"> a </w:t>
        </w:r>
      </w:ins>
      <w:ins w:id="283" w:author="Kevin Gregory" w:date="2020-07-14T12:18:00Z">
        <w:r>
          <w:t>candidate’s</w:t>
        </w:r>
      </w:ins>
      <w:ins w:id="284" w:author="Kevin Gregory" w:date="2020-07-14T12:14:00Z">
        <w:r w:rsidR="00E76AFA">
          <w:t xml:space="preserve"> aptitude, attributes and suitability</w:t>
        </w:r>
      </w:ins>
      <w:ins w:id="285" w:author="Kevin Gregory" w:date="2020-07-14T12:15:00Z">
        <w:r>
          <w:t xml:space="preserve">, </w:t>
        </w:r>
      </w:ins>
      <w:ins w:id="286" w:author="Kevin Gregory" w:date="2020-07-14T12:20:00Z">
        <w:r>
          <w:t xml:space="preserve">the assistance of </w:t>
        </w:r>
      </w:ins>
      <w:ins w:id="287" w:author="Kevin Gregory" w:date="2020-07-14T12:18:00Z">
        <w:r>
          <w:t>specialist</w:t>
        </w:r>
      </w:ins>
      <w:ins w:id="288" w:author="Kevin Gregory" w:date="2020-07-14T12:20:00Z">
        <w:r>
          <w:t>s</w:t>
        </w:r>
      </w:ins>
      <w:ins w:id="289" w:author="Kevin Gregory" w:date="2020-07-14T12:18:00Z">
        <w:r>
          <w:t xml:space="preserve"> may be required to </w:t>
        </w:r>
      </w:ins>
      <w:ins w:id="290" w:author="Kevin Gregory" w:date="2020-07-14T12:19:00Z">
        <w:r>
          <w:t xml:space="preserve">ensure appropriate tests and exercises are in place to complement the general assessments and interviews which will be conducted by representatives of the VTS Authority. </w:t>
        </w:r>
      </w:ins>
    </w:p>
    <w:p w14:paraId="3079948C" w14:textId="6B06AE3B" w:rsidR="007F7CBA" w:rsidRDefault="007F7CBA" w:rsidP="00A33BDE">
      <w:pPr>
        <w:pStyle w:val="Heading3"/>
      </w:pPr>
      <w:bookmarkStart w:id="291" w:name="_Toc45706080"/>
      <w:r>
        <w:t>M</w:t>
      </w:r>
      <w:r w:rsidR="00B140C5">
        <w:t>edical/physical requirements</w:t>
      </w:r>
      <w:bookmarkEnd w:id="291"/>
    </w:p>
    <w:p w14:paraId="43449793" w14:textId="77777777" w:rsidR="007F7CBA" w:rsidRPr="007F7CBA" w:rsidRDefault="007F7CBA" w:rsidP="007F7CBA">
      <w:pPr>
        <w:pStyle w:val="Heading2separationline"/>
      </w:pPr>
    </w:p>
    <w:p w14:paraId="0A9B8141" w14:textId="2165BF1E" w:rsidR="007F7CBA" w:rsidRDefault="00AB03C7" w:rsidP="00586C48">
      <w:pPr>
        <w:pStyle w:val="BodyText"/>
      </w:pPr>
      <w:r>
        <w:t xml:space="preserve">The </w:t>
      </w:r>
      <w:r w:rsidRPr="00AB03C7">
        <w:t xml:space="preserve">VTS Authority </w:t>
      </w:r>
      <w:ins w:id="292" w:author="Kevin Gregory" w:date="2020-07-10T15:27:00Z">
        <w:r w:rsidR="00C64127">
          <w:t>should</w:t>
        </w:r>
      </w:ins>
      <w:del w:id="293" w:author="Kevin Gregory" w:date="2020-07-10T15:27:00Z">
        <w:r w:rsidR="008143E7" w:rsidDel="00C64127">
          <w:delText>may</w:delText>
        </w:r>
      </w:del>
      <w:r w:rsidR="008143E7">
        <w:t xml:space="preserve"> establish policies, which</w:t>
      </w:r>
      <w:r>
        <w:t xml:space="preserve"> </w:t>
      </w:r>
      <w:r w:rsidR="008143E7">
        <w:t xml:space="preserve">candidates and VTS personnel </w:t>
      </w:r>
      <w:r>
        <w:t>need to m</w:t>
      </w:r>
      <w:r w:rsidR="008143E7">
        <w:t>e</w:t>
      </w:r>
      <w:r>
        <w:t xml:space="preserve">et such as medical, hearing and </w:t>
      </w:r>
      <w:r w:rsidR="00244C97">
        <w:t xml:space="preserve">vision </w:t>
      </w:r>
      <w:r w:rsidR="008143E7">
        <w:t>requirements</w:t>
      </w:r>
      <w:r>
        <w:t xml:space="preserve">. </w:t>
      </w:r>
      <w:r w:rsidRPr="00AB03C7">
        <w:t xml:space="preserve"> </w:t>
      </w:r>
    </w:p>
    <w:p w14:paraId="27B23896" w14:textId="1B5022BC" w:rsidR="00D665C0" w:rsidRDefault="00BB055D" w:rsidP="00382638">
      <w:pPr>
        <w:pStyle w:val="Heading2"/>
      </w:pPr>
      <w:bookmarkStart w:id="294" w:name="_Toc45706081"/>
      <w:r>
        <w:t>S</w:t>
      </w:r>
      <w:r w:rsidR="00B140C5">
        <w:t>hiftwork</w:t>
      </w:r>
      <w:bookmarkEnd w:id="294"/>
    </w:p>
    <w:p w14:paraId="7EF762BD" w14:textId="6D6747D4" w:rsidR="00D665C0" w:rsidRDefault="00D665C0" w:rsidP="00D665C0">
      <w:pPr>
        <w:pStyle w:val="Heading2separationline"/>
      </w:pPr>
    </w:p>
    <w:p w14:paraId="7AA322D8" w14:textId="48D57909" w:rsidR="00FC3475" w:rsidRDefault="00D665C0" w:rsidP="00D665C0">
      <w:pPr>
        <w:pStyle w:val="BodyText"/>
      </w:pPr>
      <w:del w:id="295" w:author="Kevin Gregory" w:date="2020-07-10T15:27:00Z">
        <w:r w:rsidRPr="00D665C0" w:rsidDel="00C64127">
          <w:delText xml:space="preserve">People </w:delText>
        </w:r>
      </w:del>
      <w:ins w:id="296" w:author="Kevin Gregory" w:date="2020-07-10T15:27:00Z">
        <w:r w:rsidR="00C64127">
          <w:t>Candidates</w:t>
        </w:r>
        <w:r w:rsidR="00C64127" w:rsidRPr="00D665C0">
          <w:t xml:space="preserve"> </w:t>
        </w:r>
      </w:ins>
      <w:ins w:id="297" w:author="Kevin Gregory" w:date="2020-07-16T10:46:00Z">
        <w:r w:rsidR="005F28CA">
          <w:t xml:space="preserve">may </w:t>
        </w:r>
      </w:ins>
      <w:r w:rsidRPr="00D665C0">
        <w:t>vary in how they cope with shift work depending on their health, fitness, age, lifestyle</w:t>
      </w:r>
      <w:r w:rsidR="00FC3475">
        <w:t>, and domestic responsibilities</w:t>
      </w:r>
      <w:del w:id="298" w:author="Kevin Gregory" w:date="2020-07-10T15:27:00Z">
        <w:r w:rsidR="00FC3475" w:rsidDel="00C64127">
          <w:delText xml:space="preserve"> - </w:delText>
        </w:r>
        <w:r w:rsidRPr="00D665C0" w:rsidDel="00C64127">
          <w:delText>some adapt well, others do not</w:delText>
        </w:r>
      </w:del>
      <w:r w:rsidRPr="00D665C0">
        <w:t xml:space="preserve">. </w:t>
      </w:r>
    </w:p>
    <w:p w14:paraId="3729CE36" w14:textId="4CC231B5" w:rsidR="00E61B5A" w:rsidRDefault="00E61B5A" w:rsidP="00D665C0">
      <w:pPr>
        <w:pStyle w:val="BodyText"/>
      </w:pPr>
      <w:r>
        <w:t>I</w:t>
      </w:r>
      <w:r w:rsidR="00FC3475">
        <w:t xml:space="preserve">n the recruitment </w:t>
      </w:r>
      <w:r>
        <w:t xml:space="preserve">process, </w:t>
      </w:r>
      <w:r w:rsidR="00FC3475">
        <w:t>a candidate</w:t>
      </w:r>
      <w:r>
        <w:t xml:space="preserve"> should be provided with information about the VTS shift</w:t>
      </w:r>
      <w:ins w:id="299" w:author="Kevin Gregory" w:date="2020-07-14T12:23:00Z">
        <w:r w:rsidR="002D639F">
          <w:t xml:space="preserve"> </w:t>
        </w:r>
      </w:ins>
      <w:r>
        <w:t xml:space="preserve">work </w:t>
      </w:r>
      <w:r w:rsidR="00244C97">
        <w:t>arrangements and procedures</w:t>
      </w:r>
      <w:r>
        <w:t xml:space="preserve">. </w:t>
      </w:r>
      <w:del w:id="300" w:author="Kevin Gregory" w:date="2020-07-14T12:22:00Z">
        <w:r w:rsidDel="002D639F">
          <w:delText xml:space="preserve"> </w:delText>
        </w:r>
      </w:del>
      <w:r>
        <w:t xml:space="preserve">Further, if they are successful it may be possible to offer work experience to allow the candidate to make </w:t>
      </w:r>
      <w:r w:rsidRPr="00FC3475">
        <w:t>a</w:t>
      </w:r>
      <w:r>
        <w:t>n</w:t>
      </w:r>
      <w:r w:rsidRPr="00FC3475">
        <w:t xml:space="preserve"> informed decision </w:t>
      </w:r>
      <w:r>
        <w:t xml:space="preserve">to </w:t>
      </w:r>
      <w:r w:rsidRPr="00FC3475">
        <w:t xml:space="preserve">whether </w:t>
      </w:r>
      <w:r>
        <w:t>shift</w:t>
      </w:r>
      <w:ins w:id="301" w:author="Kevin Gregory" w:date="2020-07-14T12:23:00Z">
        <w:r w:rsidR="002D639F">
          <w:t xml:space="preserve"> </w:t>
        </w:r>
      </w:ins>
      <w:r>
        <w:t>work is suitable for them.</w:t>
      </w:r>
    </w:p>
    <w:p w14:paraId="7155C82C" w14:textId="1C733380" w:rsidR="00FC0275" w:rsidRDefault="00FC0275" w:rsidP="00D665C0">
      <w:pPr>
        <w:pStyle w:val="BodyText"/>
      </w:pPr>
      <w:commentRangeStart w:id="302"/>
      <w:r>
        <w:t xml:space="preserve">VTS Authorities </w:t>
      </w:r>
      <w:del w:id="303" w:author="Kevin Gregory" w:date="2020-07-10T15:28:00Z">
        <w:r w:rsidDel="00C64127">
          <w:delText xml:space="preserve">may </w:delText>
        </w:r>
      </w:del>
      <w:ins w:id="304" w:author="Kevin Gregory" w:date="2020-07-10T15:28:00Z">
        <w:r w:rsidR="00C64127">
          <w:t>should</w:t>
        </w:r>
      </w:ins>
      <w:ins w:id="305" w:author="Kevin Gregory" w:date="2020-07-14T12:22:00Z">
        <w:r w:rsidR="002D639F">
          <w:t xml:space="preserve"> ensure candidates are aware of the</w:t>
        </w:r>
      </w:ins>
      <w:ins w:id="306" w:author="Kevin Gregory" w:date="2020-07-10T15:28:00Z">
        <w:r w:rsidR="00C64127">
          <w:t xml:space="preserve"> </w:t>
        </w:r>
      </w:ins>
      <w:r>
        <w:t>establish</w:t>
      </w:r>
      <w:ins w:id="307" w:author="Kevin Gregory" w:date="2020-07-14T12:22:00Z">
        <w:r w:rsidR="002D639F">
          <w:t>ed</w:t>
        </w:r>
      </w:ins>
      <w:r>
        <w:t xml:space="preserve"> policies </w:t>
      </w:r>
      <w:r w:rsidR="00E475F1">
        <w:t xml:space="preserve">and procedures </w:t>
      </w:r>
      <w:r w:rsidR="009B35DD">
        <w:t xml:space="preserve">associated with the management of </w:t>
      </w:r>
      <w:r w:rsidR="00427F35">
        <w:t xml:space="preserve">shift </w:t>
      </w:r>
      <w:r w:rsidR="009B35DD">
        <w:t xml:space="preserve">rosters and </w:t>
      </w:r>
      <w:r w:rsidR="00E475F1">
        <w:t>fatigue management</w:t>
      </w:r>
      <w:r w:rsidR="009B35DD">
        <w:t xml:space="preserve">.  </w:t>
      </w:r>
      <w:commentRangeEnd w:id="302"/>
      <w:r w:rsidR="002D639F">
        <w:rPr>
          <w:rStyle w:val="CommentReference"/>
        </w:rPr>
        <w:commentReference w:id="302"/>
      </w:r>
    </w:p>
    <w:p w14:paraId="7B1612AA" w14:textId="0114F597" w:rsidR="007F7CBA" w:rsidRPr="00F55AD7" w:rsidRDefault="00211305" w:rsidP="007F7CBA">
      <w:pPr>
        <w:pStyle w:val="Heading1"/>
      </w:pPr>
      <w:bookmarkStart w:id="308" w:name="_Toc45706082"/>
      <w:r>
        <w:t>TRAINING</w:t>
      </w:r>
      <w:bookmarkEnd w:id="308"/>
    </w:p>
    <w:p w14:paraId="18D6F760" w14:textId="77777777" w:rsidR="007F7CBA" w:rsidRPr="00F55AD7" w:rsidRDefault="007F7CBA" w:rsidP="007F7CBA">
      <w:pPr>
        <w:pStyle w:val="Heading1separatationline"/>
      </w:pPr>
    </w:p>
    <w:p w14:paraId="37B71BE9" w14:textId="797364DF" w:rsidR="000772E3" w:rsidRDefault="0002652B" w:rsidP="00382638">
      <w:pPr>
        <w:pStyle w:val="Heading2"/>
      </w:pPr>
      <w:bookmarkStart w:id="309" w:name="_Toc45706083"/>
      <w:r>
        <w:t>I</w:t>
      </w:r>
      <w:r w:rsidR="00B140C5">
        <w:t>ntroduction</w:t>
      </w:r>
      <w:bookmarkEnd w:id="309"/>
    </w:p>
    <w:p w14:paraId="0D6A5DE8" w14:textId="714044FD" w:rsidR="000772E3" w:rsidRDefault="000772E3" w:rsidP="000772E3">
      <w:pPr>
        <w:pStyle w:val="Heading2separationline"/>
      </w:pPr>
    </w:p>
    <w:p w14:paraId="7B6D0D88" w14:textId="247F1093" w:rsidR="005C3DA7" w:rsidRDefault="002D0AAE" w:rsidP="000772E3">
      <w:pPr>
        <w:pStyle w:val="BodyText"/>
        <w:rPr>
          <w:ins w:id="310" w:author="Kevin Gregory" w:date="2020-04-16T12:43:00Z"/>
        </w:rPr>
      </w:pPr>
      <w:r>
        <w:t xml:space="preserve">The standards of competence that have to be met by VTS </w:t>
      </w:r>
      <w:r w:rsidR="000C6207">
        <w:t>personnel</w:t>
      </w:r>
      <w:r>
        <w:t xml:space="preserve"> are defined in a series of model courses. The model courses address the competences </w:t>
      </w:r>
      <w:r w:rsidR="005C3DA7">
        <w:t xml:space="preserve">and the training required to achieve the standards for the knowledge, </w:t>
      </w:r>
      <w:r w:rsidR="00AA43DC">
        <w:t xml:space="preserve">skills and attitudes </w:t>
      </w:r>
      <w:r w:rsidR="005C3DA7">
        <w:t>required for each qualification and role to be performed.</w:t>
      </w:r>
    </w:p>
    <w:p w14:paraId="46B084E5" w14:textId="5B6F1EAC" w:rsidR="00AA43DC" w:rsidRDefault="00AA43DC" w:rsidP="000772E3">
      <w:pPr>
        <w:pStyle w:val="BodyText"/>
      </w:pPr>
      <w:r>
        <w:t xml:space="preserve">The model courses provide information on the structure, conduct, monitoring and assessment of training for VTS personnel.  This includes suggested course requirements, intake limitations, training staff requirements, facilities, equipment, and references required to </w:t>
      </w:r>
      <w:r w:rsidRPr="000C6207">
        <w:t xml:space="preserve">successfully implement VTS training. The courses provide a detailed teaching syllabus </w:t>
      </w:r>
      <w:r>
        <w:t>for each element included in the training</w:t>
      </w:r>
      <w:r w:rsidRPr="000C6207">
        <w:t xml:space="preserve">. </w:t>
      </w:r>
      <w:r>
        <w:t xml:space="preserve">The level of competence expected for each of the training elements is also provided.  </w:t>
      </w:r>
    </w:p>
    <w:p w14:paraId="3C10ACDE" w14:textId="63858361" w:rsidR="005C3DA7" w:rsidRPr="000C6207" w:rsidRDefault="003E277A" w:rsidP="000772E3">
      <w:pPr>
        <w:pStyle w:val="BodyText"/>
        <w:rPr>
          <w:ins w:id="311" w:author="Kevin Gregory" w:date="2020-04-16T12:49:00Z"/>
        </w:rPr>
      </w:pPr>
      <w:ins w:id="312" w:author="Kevin Gregory" w:date="2020-07-10T15:30:00Z">
        <w:r>
          <w:t xml:space="preserve">The model courses also provide information on the suggested facilities and equipment required to </w:t>
        </w:r>
        <w:r w:rsidRPr="000C6207">
          <w:t>successfully implement VTS training.</w:t>
        </w:r>
      </w:ins>
    </w:p>
    <w:p w14:paraId="10F491B0" w14:textId="6F97D6CD" w:rsidR="000C6207" w:rsidRPr="000C6207" w:rsidRDefault="000C6207" w:rsidP="000772E3">
      <w:pPr>
        <w:pStyle w:val="BodyText"/>
      </w:pPr>
      <w:r w:rsidRPr="000C6207">
        <w:t>Guidance is also provided on the effective evaluation and assessment of trainees and the qualifications of instructors, facilitators, supervisors and assessors</w:t>
      </w:r>
      <w:r>
        <w:t>.</w:t>
      </w:r>
    </w:p>
    <w:p w14:paraId="61F2E778" w14:textId="2EB540AD" w:rsidR="00EB26BA" w:rsidRDefault="00EB26BA" w:rsidP="00382638">
      <w:pPr>
        <w:pStyle w:val="Heading2"/>
      </w:pPr>
      <w:bookmarkStart w:id="313" w:name="_Toc45706084"/>
      <w:r>
        <w:t>R</w:t>
      </w:r>
      <w:r w:rsidR="00B140C5">
        <w:t>ecognition of prior learning</w:t>
      </w:r>
      <w:bookmarkEnd w:id="313"/>
    </w:p>
    <w:p w14:paraId="3EA6C5D4" w14:textId="77777777" w:rsidR="00EB26BA" w:rsidRDefault="00EB26BA" w:rsidP="00EB26BA">
      <w:pPr>
        <w:pStyle w:val="Heading2separationline"/>
      </w:pPr>
    </w:p>
    <w:p w14:paraId="1F002AB0" w14:textId="3B423AAA" w:rsidR="00EB26BA" w:rsidRDefault="00EB26BA" w:rsidP="00EB26BA">
      <w:pPr>
        <w:pStyle w:val="BodyText"/>
      </w:pPr>
      <w:r>
        <w:t xml:space="preserve">Depending on </w:t>
      </w:r>
      <w:r w:rsidR="0080424A">
        <w:t>the prior</w:t>
      </w:r>
      <w:r>
        <w:t xml:space="preserve"> training and experience of a candidate, it </w:t>
      </w:r>
      <w:r w:rsidR="0080424A">
        <w:t>may be</w:t>
      </w:r>
      <w:r>
        <w:t xml:space="preserve"> possible </w:t>
      </w:r>
      <w:r w:rsidR="0080424A">
        <w:t>to provide</w:t>
      </w:r>
      <w:r>
        <w:t xml:space="preserve"> exemptions from a module or subject elements within a VTS </w:t>
      </w:r>
      <w:ins w:id="314" w:author="Kevin Gregory" w:date="2020-07-14T12:24:00Z">
        <w:r w:rsidR="00806FFB">
          <w:t>m</w:t>
        </w:r>
      </w:ins>
      <w:del w:id="315" w:author="Kevin Gregory" w:date="2020-07-14T12:24:00Z">
        <w:r w:rsidDel="00806FFB">
          <w:delText>M</w:delText>
        </w:r>
      </w:del>
      <w:r>
        <w:t xml:space="preserve">odel </w:t>
      </w:r>
      <w:r w:rsidR="0080424A">
        <w:t>course</w:t>
      </w:r>
      <w:r>
        <w:t xml:space="preserve">. The </w:t>
      </w:r>
      <w:r w:rsidR="0034764C">
        <w:t xml:space="preserve">accredited </w:t>
      </w:r>
      <w:r>
        <w:t xml:space="preserve">training organisation delivering the </w:t>
      </w:r>
      <w:r w:rsidR="00244C97">
        <w:t xml:space="preserve">approved </w:t>
      </w:r>
      <w:r>
        <w:t xml:space="preserve">model course should assess a candidates prior learning.  </w:t>
      </w:r>
    </w:p>
    <w:p w14:paraId="64725F27" w14:textId="77777777" w:rsidR="00EB26BA" w:rsidRDefault="00EB26BA" w:rsidP="00EB26BA">
      <w:pPr>
        <w:pStyle w:val="BodyText"/>
      </w:pPr>
      <w:r>
        <w:t xml:space="preserve">Various assessment methods are available to provide an accurate measure of the candidate’s prior learning.  A combination of methods may be needed to ensure that all aspects of prior learning are taken into account.  </w:t>
      </w:r>
    </w:p>
    <w:p w14:paraId="12B9445F" w14:textId="12D5F5C0" w:rsidR="00EB26BA" w:rsidRPr="00725CCA" w:rsidRDefault="00EB26BA" w:rsidP="00EB26BA">
      <w:pPr>
        <w:pStyle w:val="BodyText"/>
      </w:pPr>
      <w:r>
        <w:t xml:space="preserve">When the prior learning assessment indicates the candidate has </w:t>
      </w:r>
      <w:ins w:id="316" w:author="Kevin Gregory" w:date="2020-07-15T11:54:00Z">
        <w:r w:rsidR="0034764C">
          <w:t xml:space="preserve">achieved </w:t>
        </w:r>
      </w:ins>
      <w:r>
        <w:t>the necessary competence, then no training is required for th</w:t>
      </w:r>
      <w:ins w:id="317" w:author="Kevin Gregory" w:date="2020-07-15T11:54:00Z">
        <w:r w:rsidR="0034764C">
          <w:t>e</w:t>
        </w:r>
      </w:ins>
      <w:del w:id="318" w:author="Kevin Gregory" w:date="2020-07-15T11:54:00Z">
        <w:r w:rsidDel="0034764C">
          <w:delText>at</w:delText>
        </w:r>
      </w:del>
      <w:r>
        <w:t xml:space="preserve"> particular subject</w:t>
      </w:r>
      <w:ins w:id="319" w:author="Kevin Gregory" w:date="2020-07-15T11:54:00Z">
        <w:r w:rsidR="0034764C">
          <w:t>(s) for which existing competency has been proved by means of evidence</w:t>
        </w:r>
      </w:ins>
      <w:r>
        <w:t>.  However, where the assessment indicates that the competence levels are not being met, then appropriate training should be given.</w:t>
      </w:r>
      <w:ins w:id="320" w:author="Kevin Gregory" w:date="2020-07-15T11:52:00Z">
        <w:r w:rsidR="0034764C">
          <w:t xml:space="preserve"> </w:t>
        </w:r>
      </w:ins>
    </w:p>
    <w:tbl>
      <w:tblPr>
        <w:tblStyle w:val="TableGrid"/>
        <w:tblW w:w="0" w:type="auto"/>
        <w:shd w:val="clear" w:color="auto" w:fill="B5E1FF" w:themeFill="accent1" w:themeFillTint="33"/>
        <w:tblLook w:val="04A0" w:firstRow="1" w:lastRow="0" w:firstColumn="1" w:lastColumn="0" w:noHBand="0" w:noVBand="1"/>
      </w:tblPr>
      <w:tblGrid>
        <w:gridCol w:w="10195"/>
      </w:tblGrid>
      <w:tr w:rsidR="00EB26BA" w:rsidRPr="00D47BC0" w14:paraId="2A427108" w14:textId="77777777" w:rsidTr="00B60053">
        <w:tc>
          <w:tcPr>
            <w:tcW w:w="10195" w:type="dxa"/>
            <w:shd w:val="clear" w:color="auto" w:fill="B5E1FF" w:themeFill="accent1" w:themeFillTint="33"/>
          </w:tcPr>
          <w:p w14:paraId="6880A4E2" w14:textId="6D4B3C94" w:rsidR="00EB26BA" w:rsidRPr="00D47BC0" w:rsidRDefault="00EB26BA" w:rsidP="00B60053">
            <w:pPr>
              <w:pStyle w:val="BodyText"/>
            </w:pPr>
            <w:r w:rsidRPr="00D47BC0">
              <w:rPr>
                <w:i/>
              </w:rPr>
              <w:lastRenderedPageBreak/>
              <w:t>IALA Guideline 1017 - Assessment of</w:t>
            </w:r>
            <w:r w:rsidR="00DD1694">
              <w:rPr>
                <w:i/>
              </w:rPr>
              <w:t xml:space="preserve"> Training for VTS</w:t>
            </w:r>
            <w:r>
              <w:rPr>
                <w:i/>
              </w:rPr>
              <w:t xml:space="preserve"> </w:t>
            </w:r>
            <w:r w:rsidRPr="00D47BC0">
              <w:t xml:space="preserve">provides further guidance on the </w:t>
            </w:r>
            <w:r w:rsidR="0006233B">
              <w:t xml:space="preserve">assessment and </w:t>
            </w:r>
            <w:r w:rsidRPr="00D47BC0">
              <w:t xml:space="preserve">recognition of prior learning. </w:t>
            </w:r>
          </w:p>
        </w:tc>
      </w:tr>
    </w:tbl>
    <w:p w14:paraId="51F70E35" w14:textId="77777777" w:rsidR="00EB26BA" w:rsidRDefault="00EB26BA" w:rsidP="00EB26BA">
      <w:pPr>
        <w:pStyle w:val="BodyText"/>
      </w:pPr>
    </w:p>
    <w:p w14:paraId="2C1DF40D" w14:textId="11CE2528" w:rsidR="00FB4DA1" w:rsidRDefault="00EB26BA" w:rsidP="00382638">
      <w:pPr>
        <w:pStyle w:val="Heading2"/>
      </w:pPr>
      <w:bookmarkStart w:id="321" w:name="_Toc45706085"/>
      <w:r>
        <w:t>M</w:t>
      </w:r>
      <w:r w:rsidR="00B140C5">
        <w:t>odel courses</w:t>
      </w:r>
      <w:bookmarkEnd w:id="321"/>
      <w:r w:rsidR="00C637DE">
        <w:t xml:space="preserve"> </w:t>
      </w:r>
    </w:p>
    <w:p w14:paraId="2EB14268" w14:textId="6455757D" w:rsidR="00FB4DA1" w:rsidRDefault="00FB4DA1" w:rsidP="00FB4DA1">
      <w:pPr>
        <w:pStyle w:val="Heading2separationline"/>
      </w:pPr>
    </w:p>
    <w:p w14:paraId="2E8A060E" w14:textId="77777777" w:rsidR="008B3FF5" w:rsidRDefault="00912004" w:rsidP="008B3FF5">
      <w:pPr>
        <w:pStyle w:val="BodyText"/>
      </w:pPr>
      <w:r w:rsidRPr="00912004">
        <w:t>Competent Authorities are encouraged to adopt th</w:t>
      </w:r>
      <w:r>
        <w:t xml:space="preserve">e IALA </w:t>
      </w:r>
      <w:r w:rsidRPr="00912004">
        <w:t>Model Course</w:t>
      </w:r>
      <w:r>
        <w:t>s</w:t>
      </w:r>
      <w:r w:rsidRPr="00912004">
        <w:t xml:space="preserve"> as part of the basis for mandatory training in a manner consistent with their domestic legal framework.</w:t>
      </w:r>
      <w:r w:rsidR="008B3FF5" w:rsidRPr="008B3FF5">
        <w:t xml:space="preserve"> </w:t>
      </w:r>
    </w:p>
    <w:p w14:paraId="61BD1CE8" w14:textId="5377D7DD" w:rsidR="00E60717" w:rsidRDefault="00E60717" w:rsidP="00E60717">
      <w:pPr>
        <w:pStyle w:val="BodyText"/>
      </w:pPr>
      <w:r>
        <w:t>The basis of VTS training is set out in the following IALA Model Courses:</w:t>
      </w:r>
    </w:p>
    <w:p w14:paraId="2F0AEA91" w14:textId="57E4E279" w:rsidR="00E60717" w:rsidRDefault="00E60717" w:rsidP="00E60717">
      <w:pPr>
        <w:pStyle w:val="Bullet1"/>
      </w:pPr>
      <w:r>
        <w:t>V‐103/1</w:t>
      </w:r>
      <w:r w:rsidR="00912004">
        <w:t xml:space="preserve"> </w:t>
      </w:r>
      <w:del w:id="322" w:author="Kevin Gregory" w:date="2020-07-14T13:16:00Z">
        <w:r w:rsidR="00244C97" w:rsidDel="00C555C1">
          <w:delText>-</w:delText>
        </w:r>
      </w:del>
      <w:ins w:id="323" w:author="Kevin Gregory" w:date="2020-07-14T13:16:00Z">
        <w:r w:rsidR="00C555C1">
          <w:t>–</w:t>
        </w:r>
      </w:ins>
      <w:r w:rsidR="00244C97">
        <w:t xml:space="preserve"> </w:t>
      </w:r>
      <w:r>
        <w:t>V</w:t>
      </w:r>
      <w:ins w:id="324" w:author="Kevin Gregory" w:date="2020-07-14T13:16:00Z">
        <w:r w:rsidR="00C555C1">
          <w:t xml:space="preserve">essel </w:t>
        </w:r>
      </w:ins>
      <w:r>
        <w:t>T</w:t>
      </w:r>
      <w:ins w:id="325" w:author="Kevin Gregory" w:date="2020-07-14T13:16:00Z">
        <w:r w:rsidR="00C555C1">
          <w:t xml:space="preserve">raffic </w:t>
        </w:r>
      </w:ins>
      <w:r>
        <w:t>S</w:t>
      </w:r>
      <w:ins w:id="326" w:author="Kevin Gregory" w:date="2020-07-14T13:16:00Z">
        <w:r w:rsidR="00C555C1">
          <w:t>ervice</w:t>
        </w:r>
      </w:ins>
      <w:r>
        <w:t xml:space="preserve"> Operator Training</w:t>
      </w:r>
      <w:ins w:id="327" w:author="Kevin Gregory" w:date="2020-07-14T13:17:00Z">
        <w:r w:rsidR="00C555C1">
          <w:t>;</w:t>
        </w:r>
      </w:ins>
    </w:p>
    <w:p w14:paraId="50D580EF" w14:textId="20C74A55" w:rsidR="00E60717" w:rsidRDefault="00E60717" w:rsidP="00E60717">
      <w:pPr>
        <w:pStyle w:val="Bullet1"/>
      </w:pPr>
      <w:r>
        <w:t xml:space="preserve">V‐103/2 </w:t>
      </w:r>
      <w:del w:id="328" w:author="Kevin Gregory" w:date="2020-07-14T13:16:00Z">
        <w:r w:rsidR="00912004" w:rsidDel="00C555C1">
          <w:delText>-</w:delText>
        </w:r>
      </w:del>
      <w:ins w:id="329" w:author="Kevin Gregory" w:date="2020-07-14T13:16:00Z">
        <w:r w:rsidR="00C555C1">
          <w:t>–</w:t>
        </w:r>
      </w:ins>
      <w:r w:rsidR="00912004">
        <w:t xml:space="preserve"> </w:t>
      </w:r>
      <w:r>
        <w:t>V</w:t>
      </w:r>
      <w:ins w:id="330" w:author="Kevin Gregory" w:date="2020-07-14T13:16:00Z">
        <w:r w:rsidR="00C555C1">
          <w:t xml:space="preserve">essel </w:t>
        </w:r>
      </w:ins>
      <w:r>
        <w:t>T</w:t>
      </w:r>
      <w:ins w:id="331" w:author="Kevin Gregory" w:date="2020-07-14T13:16:00Z">
        <w:r w:rsidR="00C555C1">
          <w:t xml:space="preserve">raffic </w:t>
        </w:r>
      </w:ins>
      <w:r>
        <w:t>S</w:t>
      </w:r>
      <w:ins w:id="332" w:author="Kevin Gregory" w:date="2020-07-14T13:16:00Z">
        <w:r w:rsidR="00C555C1">
          <w:t>ervice</w:t>
        </w:r>
      </w:ins>
      <w:r>
        <w:t xml:space="preserve"> Supervisor Training</w:t>
      </w:r>
      <w:ins w:id="333" w:author="Kevin Gregory" w:date="2020-07-14T13:17:00Z">
        <w:r w:rsidR="00C555C1">
          <w:t>;</w:t>
        </w:r>
      </w:ins>
    </w:p>
    <w:p w14:paraId="29C03CDF" w14:textId="30564083" w:rsidR="00E60717" w:rsidRDefault="00E60717" w:rsidP="00E60717">
      <w:pPr>
        <w:pStyle w:val="Bullet1"/>
      </w:pPr>
      <w:r>
        <w:t xml:space="preserve">V‐103/3 </w:t>
      </w:r>
      <w:del w:id="334" w:author="Kevin Gregory" w:date="2020-07-14T13:16:00Z">
        <w:r w:rsidR="00912004" w:rsidDel="00C555C1">
          <w:delText>-</w:delText>
        </w:r>
      </w:del>
      <w:ins w:id="335" w:author="Kevin Gregory" w:date="2020-07-14T13:16:00Z">
        <w:r w:rsidR="00C555C1">
          <w:t>–</w:t>
        </w:r>
      </w:ins>
      <w:r w:rsidR="00912004">
        <w:t xml:space="preserve"> </w:t>
      </w:r>
      <w:r>
        <w:t>V</w:t>
      </w:r>
      <w:ins w:id="336" w:author="Kevin Gregory" w:date="2020-07-14T13:16:00Z">
        <w:r w:rsidR="00C555C1">
          <w:t xml:space="preserve">essel </w:t>
        </w:r>
      </w:ins>
      <w:r>
        <w:t>T</w:t>
      </w:r>
      <w:ins w:id="337" w:author="Kevin Gregory" w:date="2020-07-14T13:16:00Z">
        <w:r w:rsidR="00C555C1">
          <w:t xml:space="preserve">raffic </w:t>
        </w:r>
      </w:ins>
      <w:r>
        <w:t>S</w:t>
      </w:r>
      <w:ins w:id="338" w:author="Kevin Gregory" w:date="2020-07-14T13:16:00Z">
        <w:r w:rsidR="00C555C1">
          <w:t>ervice</w:t>
        </w:r>
      </w:ins>
      <w:r>
        <w:t xml:space="preserve"> On‐the‐Job Training</w:t>
      </w:r>
      <w:ins w:id="339" w:author="Kevin Gregory" w:date="2020-07-14T13:17:00Z">
        <w:r w:rsidR="00C555C1">
          <w:t>;</w:t>
        </w:r>
      </w:ins>
    </w:p>
    <w:p w14:paraId="4EEC0E01" w14:textId="3D635F93" w:rsidR="00E60717" w:rsidRDefault="00E60717" w:rsidP="00E60717">
      <w:pPr>
        <w:pStyle w:val="Bullet1"/>
      </w:pPr>
      <w:r>
        <w:t>V‐103/4</w:t>
      </w:r>
      <w:r w:rsidR="00912004">
        <w:t xml:space="preserve"> </w:t>
      </w:r>
      <w:del w:id="340" w:author="Kevin Gregory" w:date="2020-07-14T13:16:00Z">
        <w:r w:rsidR="00912004" w:rsidDel="00C555C1">
          <w:delText>-</w:delText>
        </w:r>
      </w:del>
      <w:ins w:id="341" w:author="Kevin Gregory" w:date="2020-07-14T13:16:00Z">
        <w:r w:rsidR="00C555C1">
          <w:t xml:space="preserve">– </w:t>
        </w:r>
      </w:ins>
      <w:r>
        <w:t>V</w:t>
      </w:r>
      <w:ins w:id="342" w:author="Kevin Gregory" w:date="2020-07-14T13:16:00Z">
        <w:r w:rsidR="00C555C1">
          <w:t xml:space="preserve">essel </w:t>
        </w:r>
      </w:ins>
      <w:r>
        <w:t>T</w:t>
      </w:r>
      <w:ins w:id="343" w:author="Kevin Gregory" w:date="2020-07-14T13:16:00Z">
        <w:r w:rsidR="00C555C1">
          <w:t xml:space="preserve">raffic </w:t>
        </w:r>
      </w:ins>
      <w:r>
        <w:t>S</w:t>
      </w:r>
      <w:ins w:id="344" w:author="Kevin Gregory" w:date="2020-07-14T13:16:00Z">
        <w:r w:rsidR="00C555C1">
          <w:t>ervice</w:t>
        </w:r>
      </w:ins>
      <w:r>
        <w:t xml:space="preserve"> On‐the‐Job Training Instructor</w:t>
      </w:r>
      <w:ins w:id="345" w:author="Kevin Gregory" w:date="2020-07-14T13:17:00Z">
        <w:r w:rsidR="00C555C1">
          <w:t>;</w:t>
        </w:r>
      </w:ins>
      <w:ins w:id="346" w:author="Kevin Gregory" w:date="2020-07-15T14:30:00Z">
        <w:r w:rsidR="00593CC1">
          <w:t xml:space="preserve"> and</w:t>
        </w:r>
      </w:ins>
    </w:p>
    <w:p w14:paraId="50E211C8" w14:textId="7DD9326E" w:rsidR="00E60717" w:rsidRDefault="00E60717" w:rsidP="00E60717">
      <w:pPr>
        <w:pStyle w:val="Bullet1"/>
      </w:pPr>
      <w:r>
        <w:t>V‐103/5</w:t>
      </w:r>
      <w:ins w:id="347" w:author="Kevin Gregory" w:date="2020-07-14T13:17:00Z">
        <w:r w:rsidR="00C555C1">
          <w:t xml:space="preserve"> – Revalidation </w:t>
        </w:r>
      </w:ins>
      <w:r w:rsidR="000733A4">
        <w:t>Process for VTS Qualification and Certification</w:t>
      </w:r>
      <w:del w:id="348" w:author="Kevin Gregory" w:date="2020-07-14T13:17:00Z">
        <w:r w:rsidR="000733A4" w:rsidDel="00C555C1">
          <w:delText xml:space="preserve"> </w:delText>
        </w:r>
      </w:del>
      <w:r>
        <w:t>.</w:t>
      </w:r>
    </w:p>
    <w:p w14:paraId="196022FA" w14:textId="628527D3" w:rsidR="00C637DE" w:rsidRDefault="00E60717" w:rsidP="009B05AF">
      <w:pPr>
        <w:pStyle w:val="BodyText"/>
      </w:pPr>
      <w:r>
        <w:t>The</w:t>
      </w:r>
      <w:r w:rsidR="009B05AF">
        <w:t>se c</w:t>
      </w:r>
      <w:r>
        <w:t xml:space="preserve">ourses are designed to produce </w:t>
      </w:r>
      <w:del w:id="349" w:author="Kevin Gregory" w:date="2020-07-14T12:28:00Z">
        <w:r w:rsidDel="00D039A8">
          <w:delText>universally common</w:delText>
        </w:r>
      </w:del>
      <w:ins w:id="350" w:author="Kevin Gregory" w:date="2020-07-14T12:28:00Z">
        <w:r w:rsidR="00D039A8">
          <w:t>harmonised</w:t>
        </w:r>
      </w:ins>
      <w:r>
        <w:t xml:space="preserve"> </w:t>
      </w:r>
      <w:r w:rsidR="004C1A95">
        <w:t xml:space="preserve">international </w:t>
      </w:r>
      <w:r>
        <w:t xml:space="preserve">standards of training </w:t>
      </w:r>
      <w:r w:rsidR="009B05AF">
        <w:t>for</w:t>
      </w:r>
      <w:r w:rsidR="0071097F">
        <w:t xml:space="preserve"> VTS personnel</w:t>
      </w:r>
      <w:del w:id="351" w:author="Kevin Gregory" w:date="2020-04-15T11:59:00Z">
        <w:r w:rsidR="004C1A95" w:rsidDel="00244C97">
          <w:delText xml:space="preserve"> by taking into account </w:delText>
        </w:r>
        <w:r w:rsidR="00EE591C" w:rsidDel="00244C97">
          <w:delText>the training previously received and experience</w:delText>
        </w:r>
      </w:del>
      <w:r w:rsidR="00EE591C">
        <w:t>.</w:t>
      </w:r>
      <w:r w:rsidR="009B05AF">
        <w:t xml:space="preserve">  M</w:t>
      </w:r>
      <w:r w:rsidR="00EE591C">
        <w:t>odel</w:t>
      </w:r>
      <w:r w:rsidR="00C637DE">
        <w:t xml:space="preserve"> course</w:t>
      </w:r>
      <w:r w:rsidR="00EE591C">
        <w:t>s</w:t>
      </w:r>
      <w:r w:rsidR="00C637DE">
        <w:t xml:space="preserve"> can be </w:t>
      </w:r>
      <w:r w:rsidR="009B05AF">
        <w:t xml:space="preserve">further </w:t>
      </w:r>
      <w:r w:rsidR="00C637DE">
        <w:t xml:space="preserve">adapted </w:t>
      </w:r>
      <w:r w:rsidR="009B05AF">
        <w:t>to m</w:t>
      </w:r>
      <w:r>
        <w:t xml:space="preserve">eet the </w:t>
      </w:r>
      <w:r w:rsidR="0071097F">
        <w:t xml:space="preserve">training needs </w:t>
      </w:r>
      <w:r>
        <w:t xml:space="preserve">of </w:t>
      </w:r>
      <w:r w:rsidR="0071097F">
        <w:t>a candidate</w:t>
      </w:r>
      <w:r w:rsidR="00B44C4F">
        <w:t>,</w:t>
      </w:r>
      <w:r w:rsidR="009B05AF">
        <w:t xml:space="preserve"> and </w:t>
      </w:r>
      <w:r w:rsidR="00B44C4F">
        <w:t xml:space="preserve">to </w:t>
      </w:r>
      <w:r w:rsidR="009B05AF">
        <w:t xml:space="preserve">ensure the course </w:t>
      </w:r>
      <w:r>
        <w:t>m</w:t>
      </w:r>
      <w:r w:rsidR="009B05AF">
        <w:t xml:space="preserve">eets </w:t>
      </w:r>
      <w:r>
        <w:t>the requirements of the Competent/VTS Authority</w:t>
      </w:r>
      <w:ins w:id="352" w:author="Kevin Gregory" w:date="2020-07-14T12:29:00Z">
        <w:r w:rsidR="00D039A8">
          <w:t xml:space="preserve"> provided that the minimum standards within the model course are maintained</w:t>
        </w:r>
      </w:ins>
      <w:r w:rsidR="009B05AF">
        <w:t>.</w:t>
      </w:r>
    </w:p>
    <w:p w14:paraId="320157A1" w14:textId="767F238C" w:rsidR="00EE591C" w:rsidRDefault="00EE591C" w:rsidP="00EE591C">
      <w:pPr>
        <w:pStyle w:val="Bullet1"/>
        <w:numPr>
          <w:ilvl w:val="0"/>
          <w:numId w:val="0"/>
        </w:numPr>
      </w:pPr>
      <w:r>
        <w:t>All training and assessment of VTS Personnel should be:</w:t>
      </w:r>
    </w:p>
    <w:p w14:paraId="788B7E65" w14:textId="58EA45A1" w:rsidR="00EE591C" w:rsidRDefault="00EE591C" w:rsidP="00EE591C">
      <w:pPr>
        <w:pStyle w:val="Bullet1"/>
      </w:pPr>
      <w:r>
        <w:t>structured in accordance with written programmes, including such methods and media of delivery, procedures, and course material as are necessary to achieve the prescribed standard of competence</w:t>
      </w:r>
      <w:ins w:id="353" w:author="Kevin Gregory" w:date="2020-07-15T14:31:00Z">
        <w:r w:rsidR="00593CC1">
          <w:t>; and</w:t>
        </w:r>
      </w:ins>
      <w:del w:id="354" w:author="Kevin Gregory" w:date="2020-07-15T14:31:00Z">
        <w:r w:rsidR="004F3197" w:rsidDel="00593CC1">
          <w:delText>.</w:delText>
        </w:r>
      </w:del>
    </w:p>
    <w:p w14:paraId="010DC6B9" w14:textId="516A4C76" w:rsidR="009B05AF" w:rsidRDefault="00EE591C" w:rsidP="008B3FF5">
      <w:pPr>
        <w:pStyle w:val="Bullet1"/>
      </w:pPr>
      <w:r w:rsidRPr="00EE591C">
        <w:t>conducted</w:t>
      </w:r>
      <w:r>
        <w:t xml:space="preserve">, monitored, evaluated and supported by persons appropriately qualified. </w:t>
      </w:r>
    </w:p>
    <w:p w14:paraId="1C6BB0E9" w14:textId="56E8BDD1" w:rsidR="00244C97" w:rsidRDefault="00244C97" w:rsidP="00244C97">
      <w:pPr>
        <w:pStyle w:val="Heading3"/>
        <w:rPr>
          <w:ins w:id="355" w:author="Kevin Gregory" w:date="2020-04-15T12:00:00Z"/>
        </w:rPr>
      </w:pPr>
      <w:bookmarkStart w:id="356" w:name="_Toc45706086"/>
      <w:ins w:id="357" w:author="Kevin Gregory" w:date="2020-04-15T12:00:00Z">
        <w:r>
          <w:t>V-103/1 VTS Operator</w:t>
        </w:r>
        <w:bookmarkEnd w:id="356"/>
      </w:ins>
    </w:p>
    <w:p w14:paraId="6A6E8DE5" w14:textId="77777777" w:rsidR="00244C97" w:rsidRPr="007F7CBA" w:rsidRDefault="00244C97" w:rsidP="00244C97">
      <w:pPr>
        <w:pStyle w:val="Heading2separationline"/>
        <w:rPr>
          <w:ins w:id="358" w:author="Kevin Gregory" w:date="2020-04-15T12:00:00Z"/>
        </w:rPr>
      </w:pPr>
    </w:p>
    <w:p w14:paraId="7A0DA583" w14:textId="57D64B6C" w:rsidR="001D17DF" w:rsidRPr="001D17DF" w:rsidRDefault="001D17DF" w:rsidP="001D17DF">
      <w:pPr>
        <w:pStyle w:val="BodyText"/>
      </w:pPr>
      <w:r w:rsidRPr="001D17DF">
        <w:t xml:space="preserve">The VTS Operator course provides a </w:t>
      </w:r>
      <w:commentRangeStart w:id="359"/>
      <w:r w:rsidR="00244C97">
        <w:t>candidate</w:t>
      </w:r>
      <w:r w:rsidR="00244C97" w:rsidRPr="001D17DF">
        <w:t xml:space="preserve"> </w:t>
      </w:r>
      <w:commentRangeEnd w:id="359"/>
      <w:r w:rsidR="00C22C71">
        <w:rPr>
          <w:rStyle w:val="CommentReference"/>
        </w:rPr>
        <w:commentReference w:id="359"/>
      </w:r>
      <w:r w:rsidRPr="001D17DF">
        <w:t>with the qualification</w:t>
      </w:r>
      <w:del w:id="360" w:author="Kevin Gregory" w:date="2020-07-14T12:29:00Z">
        <w:r w:rsidRPr="001D17DF" w:rsidDel="00D039A8">
          <w:delText>s</w:delText>
        </w:r>
      </w:del>
      <w:r w:rsidRPr="001D17DF">
        <w:t xml:space="preserve"> to enable them to perform the duties of a VTS</w:t>
      </w:r>
      <w:r>
        <w:t xml:space="preserve"> </w:t>
      </w:r>
      <w:r w:rsidRPr="001D17DF">
        <w:t>O</w:t>
      </w:r>
      <w:r>
        <w:t>perator</w:t>
      </w:r>
      <w:r w:rsidRPr="001D17DF">
        <w:t xml:space="preserve">. </w:t>
      </w:r>
      <w:r>
        <w:t xml:space="preserve"> </w:t>
      </w:r>
      <w:r w:rsidRPr="001D17DF">
        <w:t xml:space="preserve">In particular, it provides the curriculum to ensure a </w:t>
      </w:r>
      <w:r w:rsidR="00244C97">
        <w:t>candidate</w:t>
      </w:r>
      <w:r w:rsidR="00244C97" w:rsidRPr="001D17DF">
        <w:t xml:space="preserve"> </w:t>
      </w:r>
      <w:r w:rsidRPr="001D17DF">
        <w:t xml:space="preserve">has the requisite </w:t>
      </w:r>
      <w:commentRangeStart w:id="361"/>
      <w:ins w:id="362" w:author="Kevin Gregory" w:date="2020-07-14T12:30:00Z">
        <w:r w:rsidR="00D039A8">
          <w:t>knowledge,</w:t>
        </w:r>
      </w:ins>
      <w:commentRangeEnd w:id="361"/>
      <w:r w:rsidR="0080424A">
        <w:rPr>
          <w:rStyle w:val="CommentReference"/>
        </w:rPr>
        <w:commentReference w:id="361"/>
      </w:r>
      <w:ins w:id="363" w:author="Kevin Gregory" w:date="2020-07-14T12:30:00Z">
        <w:r w:rsidR="00D039A8">
          <w:t xml:space="preserve"> </w:t>
        </w:r>
      </w:ins>
      <w:r w:rsidRPr="001D17DF">
        <w:t xml:space="preserve">understanding </w:t>
      </w:r>
      <w:ins w:id="364" w:author="Kevin Gregory" w:date="2020-07-14T12:30:00Z">
        <w:r w:rsidR="00D039A8">
          <w:t>and proficiency</w:t>
        </w:r>
      </w:ins>
      <w:del w:id="365" w:author="Kevin Gregory" w:date="2020-07-14T12:30:00Z">
        <w:r w:rsidRPr="001D17DF" w:rsidDel="00D039A8">
          <w:delText>and skill sets</w:delText>
        </w:r>
      </w:del>
      <w:r w:rsidRPr="001D17DF">
        <w:t xml:space="preserve"> to:</w:t>
      </w:r>
    </w:p>
    <w:p w14:paraId="78938155" w14:textId="335CAD6D" w:rsidR="001D17DF" w:rsidRPr="001D17DF" w:rsidRDefault="001D17DF" w:rsidP="001D17DF">
      <w:pPr>
        <w:pStyle w:val="Bullet1"/>
      </w:pPr>
      <w:r w:rsidRPr="001D17DF">
        <w:t>provide timely and relevant information on factors that may influence the ship's transit and to assist on-board decision making</w:t>
      </w:r>
      <w:r w:rsidR="00244C97">
        <w:t>;</w:t>
      </w:r>
      <w:r w:rsidRPr="001D17DF">
        <w:t xml:space="preserve"> </w:t>
      </w:r>
    </w:p>
    <w:p w14:paraId="4DD585B3" w14:textId="0575EBE5" w:rsidR="001D17DF" w:rsidRPr="001D17DF" w:rsidRDefault="001D17DF" w:rsidP="001D17DF">
      <w:pPr>
        <w:pStyle w:val="Bullet1"/>
      </w:pPr>
      <w:r w:rsidRPr="001D17DF">
        <w:t>monitor and manage traffic to ensure the safety and efficiency of ship movements</w:t>
      </w:r>
      <w:r w:rsidR="00244C97">
        <w:t>; and</w:t>
      </w:r>
    </w:p>
    <w:p w14:paraId="35421EF8" w14:textId="6A4B1F8C" w:rsidR="001D17DF" w:rsidRPr="00612A1E" w:rsidDel="00E67F83" w:rsidRDefault="001D17DF" w:rsidP="001D17DF">
      <w:pPr>
        <w:pStyle w:val="Bullet1"/>
        <w:rPr>
          <w:del w:id="366" w:author="Kevin Gregory" w:date="2020-07-15T14:38:00Z"/>
          <w:rFonts w:asciiTheme="majorHAnsi" w:eastAsiaTheme="majorEastAsia" w:hAnsiTheme="majorHAnsi" w:cstheme="majorBidi"/>
          <w:b/>
          <w:bCs/>
          <w:caps/>
          <w:color w:val="407EC9"/>
          <w:sz w:val="24"/>
          <w:szCs w:val="24"/>
        </w:rPr>
      </w:pPr>
      <w:r w:rsidRPr="001D17DF">
        <w:t>respond to developing unsafe situations to assist the decision-making process on board</w:t>
      </w:r>
      <w:r w:rsidR="00244C97">
        <w:t>.</w:t>
      </w:r>
      <w:r w:rsidRPr="001D17DF">
        <w:t xml:space="preserve"> </w:t>
      </w:r>
    </w:p>
    <w:p w14:paraId="5F0634FE" w14:textId="77777777" w:rsidR="00244C97" w:rsidRPr="002239E5" w:rsidRDefault="00244C97" w:rsidP="002239E5">
      <w:pPr>
        <w:pStyle w:val="Bullet1"/>
        <w:numPr>
          <w:ilvl w:val="0"/>
          <w:numId w:val="0"/>
        </w:numPr>
        <w:rPr>
          <w:rFonts w:asciiTheme="majorHAnsi" w:eastAsiaTheme="majorEastAsia" w:hAnsiTheme="majorHAnsi" w:cstheme="majorBidi"/>
          <w:b/>
          <w:bCs/>
          <w:caps/>
          <w:color w:val="407EC9"/>
          <w:sz w:val="24"/>
          <w:szCs w:val="24"/>
        </w:rPr>
      </w:pPr>
    </w:p>
    <w:p w14:paraId="1D8E40D4" w14:textId="60FB026A" w:rsidR="00244C97" w:rsidRDefault="00244C97" w:rsidP="00244C97">
      <w:pPr>
        <w:pStyle w:val="Heading3"/>
        <w:rPr>
          <w:ins w:id="367" w:author="Kevin Gregory" w:date="2020-04-15T12:03:00Z"/>
        </w:rPr>
      </w:pPr>
      <w:bookmarkStart w:id="368" w:name="_Toc45706087"/>
      <w:ins w:id="369" w:author="Kevin Gregory" w:date="2020-04-15T12:03:00Z">
        <w:r>
          <w:t xml:space="preserve">V-103/2 VTS </w:t>
        </w:r>
        <w:commentRangeStart w:id="370"/>
        <w:r>
          <w:t>Supervisor</w:t>
        </w:r>
      </w:ins>
      <w:commentRangeEnd w:id="370"/>
      <w:r w:rsidR="009E3782">
        <w:rPr>
          <w:rStyle w:val="CommentReference"/>
          <w:rFonts w:asciiTheme="minorHAnsi" w:eastAsiaTheme="minorHAnsi" w:hAnsiTheme="minorHAnsi" w:cstheme="minorBidi"/>
          <w:b w:val="0"/>
          <w:bCs w:val="0"/>
          <w:smallCaps w:val="0"/>
          <w:color w:val="auto"/>
        </w:rPr>
        <w:commentReference w:id="370"/>
      </w:r>
      <w:bookmarkEnd w:id="368"/>
    </w:p>
    <w:p w14:paraId="7559C9CC" w14:textId="77777777" w:rsidR="00244C97" w:rsidRPr="007F7CBA" w:rsidRDefault="00244C97" w:rsidP="00244C97">
      <w:pPr>
        <w:pStyle w:val="Heading2separationline"/>
        <w:rPr>
          <w:ins w:id="371" w:author="Kevin Gregory" w:date="2020-04-15T12:03:00Z"/>
        </w:rPr>
      </w:pPr>
    </w:p>
    <w:p w14:paraId="3C59B7DC" w14:textId="6D9CBF0D" w:rsidR="001D17DF" w:rsidRDefault="001D17DF" w:rsidP="001D17DF">
      <w:pPr>
        <w:pStyle w:val="BodyText"/>
        <w:rPr>
          <w:ins w:id="372" w:author="Jillian Carson-Jackson" w:date="2020-05-13T16:04:00Z"/>
        </w:rPr>
      </w:pPr>
      <w:r>
        <w:t xml:space="preserve">The VTS Supervisor course provides a qualified VTS </w:t>
      </w:r>
      <w:ins w:id="373" w:author="Kevin Gregory" w:date="2020-04-15T12:04:00Z">
        <w:r w:rsidR="00244C97">
          <w:t>O</w:t>
        </w:r>
      </w:ins>
      <w:del w:id="374" w:author="Kevin Gregory" w:date="2020-04-15T12:04:00Z">
        <w:r w:rsidDel="00244C97">
          <w:delText>o</w:delText>
        </w:r>
      </w:del>
      <w:r>
        <w:t xml:space="preserve">perator with the additional </w:t>
      </w:r>
      <w:commentRangeStart w:id="375"/>
      <w:ins w:id="376" w:author="Kevin Gregory" w:date="2020-07-14T12:30:00Z">
        <w:r w:rsidR="00D039A8">
          <w:t>knowledge, understanding and proficiency</w:t>
        </w:r>
      </w:ins>
      <w:del w:id="377" w:author="Kevin Gregory" w:date="2020-07-14T12:30:00Z">
        <w:r w:rsidDel="00D039A8">
          <w:delText>skills</w:delText>
        </w:r>
      </w:del>
      <w:r>
        <w:t xml:space="preserve"> to:</w:t>
      </w:r>
      <w:commentRangeEnd w:id="375"/>
      <w:r w:rsidR="0080424A">
        <w:rPr>
          <w:rStyle w:val="CommentReference"/>
        </w:rPr>
        <w:commentReference w:id="375"/>
      </w:r>
    </w:p>
    <w:p w14:paraId="15B60BCD" w14:textId="1D6E5384" w:rsidR="00D039A8" w:rsidRDefault="00D039A8" w:rsidP="00D039A8">
      <w:pPr>
        <w:pStyle w:val="Bullet1"/>
        <w:rPr>
          <w:ins w:id="378" w:author="Kevin Gregory" w:date="2020-07-14T12:31:00Z"/>
        </w:rPr>
      </w:pPr>
      <w:commentRangeStart w:id="379"/>
      <w:ins w:id="380" w:author="Kevin Gregory" w:date="2020-07-14T12:31:00Z">
        <w:r>
          <w:t>provide supervision for VTS operations</w:t>
        </w:r>
      </w:ins>
      <w:ins w:id="381" w:author="Kevin Gregory" w:date="2020-07-15T14:31:00Z">
        <w:r w:rsidR="00593CC1">
          <w:t>;</w:t>
        </w:r>
      </w:ins>
      <w:ins w:id="382" w:author="Kevin Gregory" w:date="2020-07-14T12:31:00Z">
        <w:r>
          <w:t xml:space="preserve"> </w:t>
        </w:r>
      </w:ins>
    </w:p>
    <w:p w14:paraId="48B54B40" w14:textId="046D3B7A" w:rsidR="00D039A8" w:rsidRDefault="00D039A8" w:rsidP="00D039A8">
      <w:pPr>
        <w:pStyle w:val="Bullet1"/>
      </w:pPr>
      <w:r>
        <w:t>provide leadership</w:t>
      </w:r>
      <w:ins w:id="383" w:author="Kevin Gregory" w:date="2020-07-14T12:31:00Z">
        <w:r>
          <w:t>;</w:t>
        </w:r>
      </w:ins>
      <w:r>
        <w:t xml:space="preserve"> and </w:t>
      </w:r>
    </w:p>
    <w:p w14:paraId="32A8A16F" w14:textId="098A33EF" w:rsidR="009D3759" w:rsidDel="00E67F83" w:rsidRDefault="00AB2229" w:rsidP="009D3759">
      <w:pPr>
        <w:pStyle w:val="Bullet1"/>
        <w:rPr>
          <w:del w:id="384" w:author="Kevin Gregory" w:date="2020-07-15T14:38:00Z"/>
        </w:rPr>
      </w:pPr>
      <w:r>
        <w:t>e</w:t>
      </w:r>
      <w:r w:rsidR="001216DE" w:rsidRPr="001216DE">
        <w:t>nsure that co‐ordination takes place between the VTS, allied services and other port facilities and services.</w:t>
      </w:r>
      <w:commentRangeEnd w:id="379"/>
      <w:r w:rsidR="00D51BDD">
        <w:rPr>
          <w:rStyle w:val="CommentReference"/>
          <w:color w:val="auto"/>
        </w:rPr>
        <w:commentReference w:id="379"/>
      </w:r>
    </w:p>
    <w:p w14:paraId="039BA77E" w14:textId="0A345560" w:rsidR="004C1A95" w:rsidRDefault="001D17DF" w:rsidP="006639D6">
      <w:pPr>
        <w:pStyle w:val="Bullet1"/>
      </w:pPr>
      <w:commentRangeStart w:id="385"/>
      <w:del w:id="386" w:author="Kevin Gregory" w:date="2020-07-14T12:32:00Z">
        <w:r w:rsidDel="00D039A8">
          <w:delText xml:space="preserve">This course builds upon the qualifications acquired in the V103/1 VTS </w:delText>
        </w:r>
      </w:del>
      <w:del w:id="387" w:author="Kevin Gregory" w:date="2020-04-15T12:04:00Z">
        <w:r w:rsidDel="00244C97">
          <w:delText>o</w:delText>
        </w:r>
      </w:del>
      <w:del w:id="388" w:author="Kevin Gregory" w:date="2020-07-14T12:32:00Z">
        <w:r w:rsidDel="00D039A8">
          <w:delText xml:space="preserve">perator course.  . </w:delText>
        </w:r>
      </w:del>
      <w:commentRangeEnd w:id="385"/>
      <w:r w:rsidR="00D039A8">
        <w:rPr>
          <w:rStyle w:val="CommentReference"/>
        </w:rPr>
        <w:commentReference w:id="385"/>
      </w:r>
    </w:p>
    <w:p w14:paraId="039E5762" w14:textId="771FB53E" w:rsidR="00612A1E" w:rsidRDefault="00612A1E" w:rsidP="00612A1E">
      <w:pPr>
        <w:pStyle w:val="Heading3"/>
      </w:pPr>
      <w:bookmarkStart w:id="389" w:name="_Toc45706088"/>
      <w:r>
        <w:lastRenderedPageBreak/>
        <w:t>V-103/3 VTS On-the-Job Training</w:t>
      </w:r>
      <w:del w:id="390" w:author="Kevin Gregory" w:date="2020-07-15T11:09:00Z">
        <w:r w:rsidDel="00B01C14">
          <w:delText xml:space="preserve"> Model Cour</w:delText>
        </w:r>
      </w:del>
      <w:del w:id="391" w:author="Kevin Gregory" w:date="2020-07-15T11:10:00Z">
        <w:r w:rsidDel="00B01C14">
          <w:delText>se</w:delText>
        </w:r>
      </w:del>
      <w:bookmarkEnd w:id="389"/>
    </w:p>
    <w:p w14:paraId="6C8B0A97" w14:textId="77777777" w:rsidR="00612A1E" w:rsidRPr="007F7CBA" w:rsidRDefault="00612A1E" w:rsidP="00612A1E">
      <w:pPr>
        <w:pStyle w:val="Heading2separationline"/>
      </w:pPr>
    </w:p>
    <w:p w14:paraId="0A903EDE" w14:textId="18F58175" w:rsidR="00EB26BA" w:rsidRDefault="00EB26BA" w:rsidP="00EB26BA">
      <w:pPr>
        <w:pStyle w:val="BodyText"/>
      </w:pPr>
      <w:r w:rsidRPr="00EC2085">
        <w:t xml:space="preserve">The </w:t>
      </w:r>
      <w:r>
        <w:t>VTS</w:t>
      </w:r>
      <w:r w:rsidRPr="00EC2085">
        <w:t xml:space="preserve"> Authority </w:t>
      </w:r>
      <w:r>
        <w:t>shall</w:t>
      </w:r>
      <w:r w:rsidRPr="00EC2085">
        <w:t xml:space="preserve"> de</w:t>
      </w:r>
      <w:r>
        <w:t xml:space="preserve">velop the </w:t>
      </w:r>
      <w:r w:rsidR="00612A1E">
        <w:t>OJT</w:t>
      </w:r>
      <w:r w:rsidRPr="00EC2085">
        <w:t xml:space="preserve"> </w:t>
      </w:r>
      <w:r w:rsidR="00DD53FE">
        <w:t>program</w:t>
      </w:r>
      <w:r w:rsidR="0091014D">
        <w:t xml:space="preserve"> </w:t>
      </w:r>
      <w:r>
        <w:t>based on the V</w:t>
      </w:r>
      <w:r w:rsidR="00612A1E">
        <w:t>-</w:t>
      </w:r>
      <w:r>
        <w:t xml:space="preserve">103/3 </w:t>
      </w:r>
      <w:r w:rsidR="00612A1E">
        <w:t>M</w:t>
      </w:r>
      <w:r>
        <w:t xml:space="preserve">odel </w:t>
      </w:r>
      <w:r w:rsidR="00612A1E">
        <w:t>C</w:t>
      </w:r>
      <w:r>
        <w:t>ourse</w:t>
      </w:r>
      <w:r w:rsidRPr="00EC2085">
        <w:t>, taking into account the requirements of the particular VTS Centre.</w:t>
      </w:r>
      <w:r>
        <w:t xml:space="preserve"> </w:t>
      </w:r>
      <w:r w:rsidR="00DD53FE" w:rsidRPr="00DD53FE">
        <w:t xml:space="preserve">VTS Authorities are responsible for ensuring all VTS </w:t>
      </w:r>
      <w:commentRangeStart w:id="392"/>
      <w:r w:rsidR="00DD53FE" w:rsidRPr="00DD53FE">
        <w:t xml:space="preserve">personnel </w:t>
      </w:r>
      <w:commentRangeEnd w:id="392"/>
      <w:r w:rsidR="007748FD">
        <w:rPr>
          <w:rStyle w:val="CommentReference"/>
        </w:rPr>
        <w:commentReference w:id="392"/>
      </w:r>
      <w:r w:rsidR="00DD53FE" w:rsidRPr="00DD53FE">
        <w:t>complete OJT training</w:t>
      </w:r>
      <w:r w:rsidR="004358FE">
        <w:t xml:space="preserve"> and are competent to assume operational VTS duties</w:t>
      </w:r>
      <w:r w:rsidR="00DD53FE" w:rsidRPr="00DD53FE">
        <w:t>.</w:t>
      </w:r>
    </w:p>
    <w:p w14:paraId="63417A50" w14:textId="6FFE2942" w:rsidR="00EB26BA" w:rsidRDefault="00F86841" w:rsidP="004358FE">
      <w:pPr>
        <w:pStyle w:val="BodyText"/>
      </w:pPr>
      <w:r>
        <w:t xml:space="preserve">The purpose of the model course is to provide a consistent approach to the training of VTS Personnel in a specific operational VTS environment. </w:t>
      </w:r>
    </w:p>
    <w:p w14:paraId="738D0F87" w14:textId="4AC3022F" w:rsidR="00EB26BA" w:rsidRDefault="00EB26BA" w:rsidP="00EB26BA">
      <w:pPr>
        <w:pStyle w:val="BodyText"/>
      </w:pPr>
      <w:r>
        <w:t>VTS Authorities need to determine when OJT training is undertaken to best meet their operational requirements. For example, OJT training may be completed:</w:t>
      </w:r>
    </w:p>
    <w:p w14:paraId="0599B1C5" w14:textId="7D8FD8AA" w:rsidR="00EB26BA" w:rsidRDefault="00EB26BA" w:rsidP="00EB26BA">
      <w:pPr>
        <w:pStyle w:val="Bullet1"/>
      </w:pPr>
      <w:r>
        <w:t>prior to attending formal V</w:t>
      </w:r>
      <w:r w:rsidR="00612A1E">
        <w:t>-</w:t>
      </w:r>
      <w:r>
        <w:t xml:space="preserve">103/1 VTS </w:t>
      </w:r>
      <w:r w:rsidR="00612A1E">
        <w:t xml:space="preserve">Operator </w:t>
      </w:r>
      <w:r>
        <w:t>training</w:t>
      </w:r>
      <w:ins w:id="393" w:author="Kevin Gregory" w:date="2020-07-15T14:31:00Z">
        <w:r w:rsidR="00593CC1">
          <w:t>;</w:t>
        </w:r>
      </w:ins>
    </w:p>
    <w:p w14:paraId="744592A1" w14:textId="374B7432" w:rsidR="00EB26BA" w:rsidRDefault="00EB26BA" w:rsidP="00EB26BA">
      <w:pPr>
        <w:pStyle w:val="Bullet1"/>
      </w:pPr>
      <w:r>
        <w:t>after attend</w:t>
      </w:r>
      <w:r w:rsidR="0080424A">
        <w:t>ing</w:t>
      </w:r>
      <w:r>
        <w:t xml:space="preserve"> formal V</w:t>
      </w:r>
      <w:r w:rsidR="00612A1E">
        <w:t>-</w:t>
      </w:r>
      <w:r>
        <w:t xml:space="preserve">103/1 VTS </w:t>
      </w:r>
      <w:r w:rsidR="00612A1E">
        <w:t xml:space="preserve">Operator </w:t>
      </w:r>
      <w:r>
        <w:t>training</w:t>
      </w:r>
      <w:ins w:id="394" w:author="Kevin Gregory" w:date="2020-07-15T14:31:00Z">
        <w:r w:rsidR="00593CC1">
          <w:t xml:space="preserve">; </w:t>
        </w:r>
      </w:ins>
      <w:ins w:id="395" w:author="Kevin Gregory" w:date="2020-07-15T14:32:00Z">
        <w:r w:rsidR="00593CC1">
          <w:t>or</w:t>
        </w:r>
      </w:ins>
    </w:p>
    <w:p w14:paraId="2C170FF1" w14:textId="0DAEA1D1" w:rsidR="00EB26BA" w:rsidRDefault="00EB26BA" w:rsidP="00EB26BA">
      <w:pPr>
        <w:pStyle w:val="Bullet1"/>
      </w:pPr>
      <w:r>
        <w:t>in multiple stages, with some training prior to, and after completing formal V</w:t>
      </w:r>
      <w:r w:rsidR="00612A1E">
        <w:t>-</w:t>
      </w:r>
      <w:r>
        <w:t xml:space="preserve">103/1 VTS </w:t>
      </w:r>
      <w:r w:rsidR="00612A1E">
        <w:t xml:space="preserve">Operator </w:t>
      </w:r>
      <w:r>
        <w:t xml:space="preserve">training   </w:t>
      </w:r>
    </w:p>
    <w:p w14:paraId="544AFD54" w14:textId="1D0E7043" w:rsidR="00612A1E" w:rsidRDefault="00612A1E" w:rsidP="00612A1E">
      <w:pPr>
        <w:pStyle w:val="Heading3"/>
        <w:rPr>
          <w:ins w:id="396" w:author="Kevin Gregory" w:date="2020-04-15T12:08:00Z"/>
        </w:rPr>
      </w:pPr>
      <w:bookmarkStart w:id="397" w:name="_Toc45706089"/>
      <w:ins w:id="398" w:author="Kevin Gregory" w:date="2020-04-15T12:08:00Z">
        <w:r>
          <w:t xml:space="preserve">V-103/4 VTS </w:t>
        </w:r>
        <w:commentRangeStart w:id="399"/>
        <w:r>
          <w:t>On-the-Job Training Instructor</w:t>
        </w:r>
      </w:ins>
      <w:commentRangeEnd w:id="399"/>
      <w:r w:rsidR="007748FD">
        <w:rPr>
          <w:rStyle w:val="CommentReference"/>
          <w:rFonts w:asciiTheme="minorHAnsi" w:eastAsiaTheme="minorHAnsi" w:hAnsiTheme="minorHAnsi" w:cstheme="minorBidi"/>
          <w:b w:val="0"/>
          <w:bCs w:val="0"/>
          <w:smallCaps w:val="0"/>
          <w:color w:val="auto"/>
        </w:rPr>
        <w:commentReference w:id="399"/>
      </w:r>
      <w:bookmarkEnd w:id="397"/>
    </w:p>
    <w:p w14:paraId="5BE55E26" w14:textId="77777777" w:rsidR="00612A1E" w:rsidRPr="007F7CBA" w:rsidRDefault="00612A1E" w:rsidP="00612A1E">
      <w:pPr>
        <w:pStyle w:val="Heading2separationline"/>
        <w:rPr>
          <w:ins w:id="400" w:author="Kevin Gregory" w:date="2020-04-15T12:08:00Z"/>
        </w:rPr>
      </w:pPr>
    </w:p>
    <w:p w14:paraId="1F60BC79" w14:textId="270D2F36" w:rsidR="00EB26BA" w:rsidRDefault="00EB26BA" w:rsidP="00EB26BA">
      <w:pPr>
        <w:pStyle w:val="BodyText"/>
      </w:pPr>
      <w:r>
        <w:t>The O</w:t>
      </w:r>
      <w:r w:rsidR="00612A1E">
        <w:t>JT</w:t>
      </w:r>
      <w:r>
        <w:t xml:space="preserve"> instructor course is designed to</w:t>
      </w:r>
      <w:r w:rsidR="009E116D">
        <w:t xml:space="preserve"> assist</w:t>
      </w:r>
      <w:r>
        <w:t xml:space="preserve"> VTS Authorities </w:t>
      </w:r>
      <w:r w:rsidR="009E116D">
        <w:t xml:space="preserve">and </w:t>
      </w:r>
      <w:r w:rsidR="00DF5CDE">
        <w:t xml:space="preserve">their instructors </w:t>
      </w:r>
      <w:ins w:id="401" w:author="Kevin Gregory" w:date="2020-07-14T12:36:00Z">
        <w:r w:rsidR="004F17D0">
          <w:t xml:space="preserve">in the </w:t>
        </w:r>
      </w:ins>
      <w:ins w:id="402" w:author="Kevin Gregory" w:date="2020-07-14T12:40:00Z">
        <w:r w:rsidR="00EB5262">
          <w:t xml:space="preserve">consistent </w:t>
        </w:r>
      </w:ins>
      <w:ins w:id="403" w:author="Kevin Gregory" w:date="2020-07-14T12:36:00Z">
        <w:r w:rsidR="004F17D0">
          <w:t>development and implementation of</w:t>
        </w:r>
      </w:ins>
      <w:del w:id="404" w:author="Kevin Gregory" w:date="2020-07-14T12:36:00Z">
        <w:r w:rsidDel="004F17D0">
          <w:delText>with</w:delText>
        </w:r>
      </w:del>
      <w:del w:id="405" w:author="Kevin Gregory" w:date="2020-07-14T12:39:00Z">
        <w:r w:rsidDel="00EB5262">
          <w:delText xml:space="preserve"> a</w:delText>
        </w:r>
      </w:del>
      <w:del w:id="406" w:author="Kevin Gregory" w:date="2020-07-14T12:40:00Z">
        <w:r w:rsidDel="00EB5262">
          <w:delText xml:space="preserve"> consistent</w:delText>
        </w:r>
      </w:del>
      <w:ins w:id="407" w:author="Kevin Gregory" w:date="2020-07-14T12:39:00Z">
        <w:r w:rsidR="00EB5262">
          <w:t xml:space="preserve"> VTS centre specific</w:t>
        </w:r>
      </w:ins>
      <w:r>
        <w:t xml:space="preserve"> </w:t>
      </w:r>
      <w:ins w:id="408" w:author="Kevin Gregory" w:date="2020-07-14T12:39:00Z">
        <w:r w:rsidR="00EB5262">
          <w:t>OJT, Updating Training and Adaptation Training</w:t>
        </w:r>
      </w:ins>
      <w:ins w:id="409" w:author="Kevin Gregory" w:date="2020-07-14T12:40:00Z">
        <w:r w:rsidR="00EB5262">
          <w:t xml:space="preserve"> and the subsequent</w:t>
        </w:r>
      </w:ins>
      <w:del w:id="410" w:author="Kevin Gregory" w:date="2020-07-14T12:40:00Z">
        <w:r w:rsidDel="00EB5262">
          <w:delText xml:space="preserve">approach to </w:delText>
        </w:r>
      </w:del>
      <w:del w:id="411" w:author="Kevin Gregory" w:date="2020-07-14T12:37:00Z">
        <w:r w:rsidDel="004F17D0">
          <w:delText>deliver</w:delText>
        </w:r>
      </w:del>
      <w:del w:id="412" w:author="Kevin Gregory" w:date="2020-07-14T12:40:00Z">
        <w:r w:rsidDel="00EB5262">
          <w:delText xml:space="preserve"> and</w:delText>
        </w:r>
      </w:del>
      <w:r>
        <w:t xml:space="preserve"> assess</w:t>
      </w:r>
      <w:ins w:id="413" w:author="Kevin Gregory" w:date="2020-07-14T12:37:00Z">
        <w:r w:rsidR="004F17D0">
          <w:t>ment</w:t>
        </w:r>
      </w:ins>
      <w:r>
        <w:t xml:space="preserve"> </w:t>
      </w:r>
      <w:ins w:id="414" w:author="Kevin Gregory" w:date="2020-07-14T12:40:00Z">
        <w:r w:rsidR="00EB5262">
          <w:t xml:space="preserve">of the </w:t>
        </w:r>
      </w:ins>
      <w:r>
        <w:t>competency of</w:t>
      </w:r>
      <w:ins w:id="415" w:author="Kevin Gregory" w:date="2020-07-14T12:37:00Z">
        <w:r w:rsidR="004F17D0">
          <w:t xml:space="preserve"> their</w:t>
        </w:r>
      </w:ins>
      <w:r>
        <w:t xml:space="preserve"> </w:t>
      </w:r>
      <w:r w:rsidR="00D43932">
        <w:t>VTS personnel</w:t>
      </w:r>
      <w:r>
        <w:t>.</w:t>
      </w:r>
    </w:p>
    <w:p w14:paraId="5D2B29AC" w14:textId="53D0BCDD" w:rsidR="00EB26BA" w:rsidRDefault="00EB26BA" w:rsidP="00EB26BA">
      <w:pPr>
        <w:pStyle w:val="BodyText"/>
      </w:pPr>
      <w:r>
        <w:t xml:space="preserve">The course ensures that </w:t>
      </w:r>
      <w:r w:rsidR="00754398">
        <w:t xml:space="preserve">the VTS OJT </w:t>
      </w:r>
      <w:r>
        <w:t xml:space="preserve">instructor has the necessary </w:t>
      </w:r>
      <w:commentRangeStart w:id="416"/>
      <w:ins w:id="417" w:author="Kevin Gregory" w:date="2020-07-14T12:41:00Z">
        <w:r w:rsidR="00DE55F5">
          <w:t>knowledge, understanding and proficiency</w:t>
        </w:r>
      </w:ins>
      <w:del w:id="418" w:author="Kevin Gregory" w:date="2020-07-14T12:41:00Z">
        <w:r w:rsidDel="00DE55F5">
          <w:delText>tools</w:delText>
        </w:r>
      </w:del>
      <w:r>
        <w:t xml:space="preserve"> </w:t>
      </w:r>
      <w:commentRangeEnd w:id="416"/>
      <w:r w:rsidR="0080424A">
        <w:rPr>
          <w:rStyle w:val="CommentReference"/>
        </w:rPr>
        <w:commentReference w:id="416"/>
      </w:r>
      <w:r>
        <w:t>to</w:t>
      </w:r>
      <w:del w:id="419" w:author="Kevin Gregory" w:date="2020-07-14T12:41:00Z">
        <w:r w:rsidDel="00DE55F5">
          <w:delText xml:space="preserve"> </w:delText>
        </w:r>
        <w:r w:rsidR="00754398" w:rsidDel="00DE55F5">
          <w:delText xml:space="preserve">develop </w:delText>
        </w:r>
        <w:r w:rsidDel="00DE55F5">
          <w:delText xml:space="preserve">deliver </w:delText>
        </w:r>
        <w:r w:rsidR="00754398" w:rsidDel="00DE55F5">
          <w:delText xml:space="preserve">and revise </w:delText>
        </w:r>
        <w:r w:rsidDel="00DE55F5">
          <w:delText>an OJT programme</w:delText>
        </w:r>
      </w:del>
      <w:r w:rsidR="009B2446">
        <w:t>:</w:t>
      </w:r>
      <w:del w:id="420" w:author="Jillian Carson-Jackson" w:date="2020-06-09T20:55:00Z">
        <w:r w:rsidDel="00620D91">
          <w:delText>:</w:delText>
        </w:r>
      </w:del>
    </w:p>
    <w:p w14:paraId="5BEAA2C5" w14:textId="2D7C63B5" w:rsidR="00EB26BA" w:rsidRDefault="00593CC1" w:rsidP="00EB26BA">
      <w:pPr>
        <w:pStyle w:val="Bullet1"/>
      </w:pPr>
      <w:r>
        <w:t xml:space="preserve">create </w:t>
      </w:r>
      <w:r w:rsidR="00EB26BA">
        <w:t>and validate training programmes</w:t>
      </w:r>
      <w:r w:rsidR="00612A1E">
        <w:t>;</w:t>
      </w:r>
    </w:p>
    <w:p w14:paraId="53734000" w14:textId="2BC85142" w:rsidR="00EB26BA" w:rsidRDefault="00593CC1" w:rsidP="00EB26BA">
      <w:pPr>
        <w:pStyle w:val="Bullet1"/>
      </w:pPr>
      <w:r>
        <w:t>d</w:t>
      </w:r>
      <w:r w:rsidR="00EB26BA">
        <w:t>eliver</w:t>
      </w:r>
      <w:del w:id="421" w:author="Kevin Gregory" w:date="2020-07-14T12:41:00Z">
        <w:r w:rsidR="00EB26BA" w:rsidDel="00DE55F5">
          <w:delText>y</w:delText>
        </w:r>
      </w:del>
      <w:del w:id="422" w:author="Kevin Gregory" w:date="2020-07-14T12:42:00Z">
        <w:r w:rsidR="00EB26BA" w:rsidDel="00DE55F5">
          <w:delText xml:space="preserve"> of</w:delText>
        </w:r>
      </w:del>
      <w:r w:rsidR="00EB26BA">
        <w:t xml:space="preserve"> training programmes</w:t>
      </w:r>
      <w:r w:rsidR="00612A1E">
        <w:t>;</w:t>
      </w:r>
    </w:p>
    <w:p w14:paraId="076B1114" w14:textId="1BF96611" w:rsidR="00EB26BA" w:rsidRDefault="00593CC1" w:rsidP="00EB26BA">
      <w:pPr>
        <w:pStyle w:val="Bullet1"/>
      </w:pPr>
      <w:r>
        <w:t xml:space="preserve">competency </w:t>
      </w:r>
      <w:r w:rsidR="00EB26BA">
        <w:t>assessment and evaluation of a trainees progress</w:t>
      </w:r>
      <w:r w:rsidR="00612A1E">
        <w:t>; and</w:t>
      </w:r>
    </w:p>
    <w:p w14:paraId="390BF6F7" w14:textId="1395D13E" w:rsidR="00EB26BA" w:rsidRPr="00EB26BA" w:rsidRDefault="00593CC1" w:rsidP="00EB26BA">
      <w:pPr>
        <w:pStyle w:val="Bullet1"/>
      </w:pPr>
      <w:r>
        <w:t>d</w:t>
      </w:r>
      <w:r w:rsidRPr="00EB26BA">
        <w:t xml:space="preserve">evelopment </w:t>
      </w:r>
      <w:r w:rsidR="00EB26BA" w:rsidRPr="00EB26BA">
        <w:t>of instructional, coaching and mentoring skills</w:t>
      </w:r>
      <w:r w:rsidR="00612A1E">
        <w:t>.</w:t>
      </w:r>
    </w:p>
    <w:p w14:paraId="544C72CF" w14:textId="4C6968D0" w:rsidR="00612A1E" w:rsidRDefault="00612A1E" w:rsidP="00382638">
      <w:pPr>
        <w:pStyle w:val="Heading3"/>
      </w:pPr>
      <w:bookmarkStart w:id="423" w:name="_Toc45706090"/>
      <w:r>
        <w:t xml:space="preserve">V-103/5 Revalidation </w:t>
      </w:r>
      <w:ins w:id="424" w:author="Kevin Gregory" w:date="2020-07-15T11:10:00Z">
        <w:r w:rsidR="00B01C14">
          <w:t xml:space="preserve">process </w:t>
        </w:r>
      </w:ins>
      <w:ins w:id="425" w:author="Kevin Gregory" w:date="2020-07-15T11:11:00Z">
        <w:r w:rsidR="00B01C14">
          <w:t>for</w:t>
        </w:r>
      </w:ins>
      <w:del w:id="426" w:author="Kevin Gregory" w:date="2020-07-15T11:11:00Z">
        <w:r w:rsidDel="00B01C14">
          <w:delText>of</w:delText>
        </w:r>
      </w:del>
      <w:r>
        <w:t xml:space="preserve"> VTS Qualifications</w:t>
      </w:r>
      <w:ins w:id="427" w:author="Kevin Gregory" w:date="2020-07-15T11:11:00Z">
        <w:r w:rsidR="00B01C14">
          <w:t xml:space="preserve"> and Certification</w:t>
        </w:r>
      </w:ins>
      <w:del w:id="428" w:author="Kevin Gregory" w:date="2020-07-15T11:10:00Z">
        <w:r w:rsidDel="00B01C14">
          <w:delText xml:space="preserve"> Model Course</w:delText>
        </w:r>
      </w:del>
      <w:bookmarkEnd w:id="423"/>
      <w:ins w:id="429" w:author="Kevin Gregory" w:date="2020-07-15T11:10:00Z">
        <w:r w:rsidR="00B01C14">
          <w:t xml:space="preserve"> </w:t>
        </w:r>
      </w:ins>
    </w:p>
    <w:p w14:paraId="13DD5DDF" w14:textId="77777777" w:rsidR="00612A1E" w:rsidRPr="007F7CBA" w:rsidRDefault="00612A1E" w:rsidP="00612A1E">
      <w:pPr>
        <w:pStyle w:val="Heading2separationline"/>
      </w:pPr>
    </w:p>
    <w:p w14:paraId="7C7459D9" w14:textId="4BEACB29" w:rsidR="00B60053" w:rsidRDefault="00B60053" w:rsidP="00B60053">
      <w:pPr>
        <w:pStyle w:val="BodyText"/>
      </w:pPr>
      <w:r w:rsidRPr="00B60053">
        <w:t>This course provide</w:t>
      </w:r>
      <w:r w:rsidR="00DB59AF">
        <w:t>s</w:t>
      </w:r>
      <w:r w:rsidRPr="00B60053">
        <w:t xml:space="preserve"> a structured means for VTS personnel to</w:t>
      </w:r>
      <w:r>
        <w:t xml:space="preserve"> </w:t>
      </w:r>
      <w:r w:rsidRPr="00B60053">
        <w:t>r</w:t>
      </w:r>
      <w:r>
        <w:t xml:space="preserve">einforce previous VTS training and </w:t>
      </w:r>
      <w:r w:rsidRPr="00B60053">
        <w:t xml:space="preserve">maintain a certain level of performance and skills in areas or knowledge which are infrequently used.  Revalidation Training should cover generic and area specific elements of competency. </w:t>
      </w:r>
    </w:p>
    <w:p w14:paraId="011D2482" w14:textId="4CAA3764" w:rsidR="00B60053" w:rsidRDefault="00B60053" w:rsidP="00B60053">
      <w:pPr>
        <w:pStyle w:val="BodyText"/>
      </w:pPr>
      <w:r w:rsidRPr="00B60053">
        <w:t xml:space="preserve">Upon </w:t>
      </w:r>
      <w:r w:rsidR="0063344E">
        <w:t xml:space="preserve">the </w:t>
      </w:r>
      <w:r w:rsidRPr="00B60053">
        <w:t xml:space="preserve">successful completion of this course, VTS personnel should have demonstrated the skill, knowledge and experience to revalidate their VTS qualifications in order to </w:t>
      </w:r>
      <w:r w:rsidR="0063344E" w:rsidRPr="00B60053">
        <w:t>perform their role</w:t>
      </w:r>
      <w:r w:rsidR="0063344E">
        <w:t>s</w:t>
      </w:r>
      <w:r w:rsidR="0063344E" w:rsidRPr="00B60053">
        <w:t xml:space="preserve"> effectively </w:t>
      </w:r>
      <w:r w:rsidR="0063344E">
        <w:t xml:space="preserve">and </w:t>
      </w:r>
      <w:r w:rsidR="0063344E" w:rsidRPr="00B60053">
        <w:t xml:space="preserve">satisfactory </w:t>
      </w:r>
      <w:r w:rsidRPr="00B60053">
        <w:t xml:space="preserve">maintain a </w:t>
      </w:r>
      <w:r w:rsidR="0063344E">
        <w:t xml:space="preserve">high </w:t>
      </w:r>
      <w:r w:rsidRPr="00B60053">
        <w:t>level of competence.</w:t>
      </w:r>
    </w:p>
    <w:p w14:paraId="6CD1537B" w14:textId="0740E722" w:rsidR="005E10A7" w:rsidRDefault="0002652B" w:rsidP="00382638">
      <w:pPr>
        <w:pStyle w:val="Heading2"/>
      </w:pPr>
      <w:bookmarkStart w:id="430" w:name="_Toc45706091"/>
      <w:r>
        <w:t>A</w:t>
      </w:r>
      <w:r w:rsidR="00594F8F">
        <w:t xml:space="preserve">pproval </w:t>
      </w:r>
      <w:r>
        <w:t>of VTS model courses</w:t>
      </w:r>
      <w:bookmarkEnd w:id="430"/>
    </w:p>
    <w:p w14:paraId="5049FFF6" w14:textId="4D30FE5B" w:rsidR="005E10A7" w:rsidRDefault="005E10A7" w:rsidP="005E10A7">
      <w:pPr>
        <w:pStyle w:val="Heading2separationline"/>
      </w:pPr>
    </w:p>
    <w:p w14:paraId="33951D01" w14:textId="3DFE9563" w:rsidR="00730894" w:rsidRDefault="003F56AB" w:rsidP="003F56AB">
      <w:pPr>
        <w:pStyle w:val="BodyText"/>
        <w:rPr>
          <w:ins w:id="431" w:author="Kevin Gregory" w:date="2020-07-14T18:09:00Z"/>
        </w:rPr>
      </w:pPr>
      <w:r>
        <w:t>A training organisation intending to provide VTS training should apply for accreditation to the Competent Authority of the country</w:t>
      </w:r>
      <w:del w:id="432" w:author="Kevin Gregory" w:date="2020-07-14T12:46:00Z">
        <w:r w:rsidDel="00AA29CE">
          <w:delText>,</w:delText>
        </w:r>
      </w:del>
      <w:r>
        <w:t xml:space="preserve"> in which it is located.  The Competent Authority</w:t>
      </w:r>
      <w:r w:rsidR="009B3D27">
        <w:t>,</w:t>
      </w:r>
      <w:r>
        <w:t xml:space="preserve"> or </w:t>
      </w:r>
      <w:ins w:id="433" w:author="Kevin Gregory" w:date="2020-07-14T18:08:00Z">
        <w:r w:rsidR="00730894">
          <w:t xml:space="preserve">a third-party audit provider </w:t>
        </w:r>
      </w:ins>
      <w:del w:id="434" w:author="Kevin Gregory" w:date="2020-07-14T18:08:00Z">
        <w:r w:rsidDel="00730894">
          <w:delText>an authority</w:delText>
        </w:r>
      </w:del>
      <w:r>
        <w:t xml:space="preserve"> designated and approved by the Competent Authority</w:t>
      </w:r>
      <w:r w:rsidR="009B3D27">
        <w:t>,</w:t>
      </w:r>
      <w:r>
        <w:t xml:space="preserve"> should carry out an audit in order to ensure that the IALA standards as well as any other requirements are met by the training organisation.</w:t>
      </w:r>
      <w:r w:rsidR="009B3D27">
        <w:t xml:space="preserve"> </w:t>
      </w:r>
      <w:r w:rsidR="00213275">
        <w:t xml:space="preserve"> </w:t>
      </w:r>
    </w:p>
    <w:p w14:paraId="0430F44D" w14:textId="51950221" w:rsidR="00730894" w:rsidRDefault="00730894" w:rsidP="00730894">
      <w:pPr>
        <w:pStyle w:val="BodyText"/>
        <w:rPr>
          <w:ins w:id="435" w:author="Kevin Gregory" w:date="2020-07-14T18:09:00Z"/>
        </w:rPr>
      </w:pPr>
      <w:ins w:id="436" w:author="Kevin Gregory" w:date="2020-07-14T18:09:00Z">
        <w:r>
          <w:rPr>
            <w:bCs/>
          </w:rPr>
          <w:t>Following accreditation, the Competent Authority may app</w:t>
        </w:r>
      </w:ins>
      <w:ins w:id="437" w:author="Kevin Gregory" w:date="2020-07-14T18:10:00Z">
        <w:r>
          <w:rPr>
            <w:bCs/>
          </w:rPr>
          <w:t xml:space="preserve">rove the training organisation to deliver one or more VTS model courses. </w:t>
        </w:r>
      </w:ins>
      <w:ins w:id="438" w:author="Kevin Gregory" w:date="2020-07-14T18:09:00Z">
        <w:r w:rsidRPr="004603FD">
          <w:rPr>
            <w:bCs/>
          </w:rPr>
          <w:t>Approval</w:t>
        </w:r>
        <w:r w:rsidRPr="00E071DB">
          <w:t xml:space="preserve"> is the result of</w:t>
        </w:r>
        <w:r>
          <w:t xml:space="preserve"> an </w:t>
        </w:r>
      </w:ins>
      <w:ins w:id="439" w:author="Kevin Gregory" w:date="2020-07-14T18:10:00Z">
        <w:r>
          <w:t>a</w:t>
        </w:r>
      </w:ins>
      <w:ins w:id="440" w:author="Kevin Gregory" w:date="2020-07-14T18:09:00Z">
        <w:r>
          <w:t xml:space="preserve">ccredited </w:t>
        </w:r>
      </w:ins>
      <w:ins w:id="441" w:author="Kevin Gregory" w:date="2020-07-14T18:10:00Z">
        <w:r>
          <w:t>t</w:t>
        </w:r>
      </w:ins>
      <w:ins w:id="442" w:author="Kevin Gregory" w:date="2020-07-14T18:09:00Z">
        <w:r>
          <w:t xml:space="preserve">raining </w:t>
        </w:r>
      </w:ins>
      <w:ins w:id="443" w:author="Kevin Gregory" w:date="2020-07-14T18:10:00Z">
        <w:r>
          <w:t>o</w:t>
        </w:r>
      </w:ins>
      <w:ins w:id="444" w:author="Kevin Gregory" w:date="2020-07-14T18:09:00Z">
        <w:r>
          <w:t xml:space="preserve">rganisation </w:t>
        </w:r>
        <w:r w:rsidRPr="00E071DB">
          <w:t xml:space="preserve">successfully </w:t>
        </w:r>
        <w:r>
          <w:t xml:space="preserve">demonstrating that the standards specified in an IALA </w:t>
        </w:r>
      </w:ins>
      <w:ins w:id="445" w:author="Kevin Gregory" w:date="2020-07-14T18:10:00Z">
        <w:r>
          <w:t>m</w:t>
        </w:r>
      </w:ins>
      <w:ins w:id="446" w:author="Kevin Gregory" w:date="2020-07-14T18:09:00Z">
        <w:r>
          <w:t xml:space="preserve">odel </w:t>
        </w:r>
      </w:ins>
      <w:ins w:id="447" w:author="Kevin Gregory" w:date="2020-07-14T18:10:00Z">
        <w:r>
          <w:t>c</w:t>
        </w:r>
      </w:ins>
      <w:ins w:id="448" w:author="Kevin Gregory" w:date="2020-07-14T18:09:00Z">
        <w:r>
          <w:t xml:space="preserve">ourse for its implementation, delivery and assessment have been met. </w:t>
        </w:r>
      </w:ins>
      <w:ins w:id="449" w:author="Kevin Gregory" w:date="2020-07-14T18:11:00Z">
        <w:r>
          <w:t>T</w:t>
        </w:r>
      </w:ins>
      <w:ins w:id="450" w:author="Kevin Gregory" w:date="2020-07-14T18:09:00Z">
        <w:r>
          <w:t xml:space="preserve">he Competent Authority must conduct an approval process for each individual </w:t>
        </w:r>
      </w:ins>
      <w:ins w:id="451" w:author="Kevin Gregory" w:date="2020-07-14T18:11:00Z">
        <w:r>
          <w:t>m</w:t>
        </w:r>
      </w:ins>
      <w:ins w:id="452" w:author="Kevin Gregory" w:date="2020-07-14T18:09:00Z">
        <w:r>
          <w:t xml:space="preserve">odel </w:t>
        </w:r>
      </w:ins>
      <w:ins w:id="453" w:author="Kevin Gregory" w:date="2020-07-14T18:11:00Z">
        <w:r>
          <w:t>c</w:t>
        </w:r>
      </w:ins>
      <w:ins w:id="454" w:author="Kevin Gregory" w:date="2020-07-14T18:09:00Z">
        <w:r>
          <w:t>ourse</w:t>
        </w:r>
      </w:ins>
      <w:ins w:id="455" w:author="Kevin Gregory" w:date="2020-07-14T18:11:00Z">
        <w:r>
          <w:t xml:space="preserve"> that the accredited training organisation seeks to deliver</w:t>
        </w:r>
      </w:ins>
      <w:ins w:id="456" w:author="Kevin Gregory" w:date="2020-07-14T18:09:00Z">
        <w:r>
          <w:t>.</w:t>
        </w:r>
      </w:ins>
    </w:p>
    <w:p w14:paraId="3A57C560" w14:textId="097D621C" w:rsidR="003F56AB" w:rsidRDefault="00730894" w:rsidP="00730894">
      <w:pPr>
        <w:pStyle w:val="BodyText"/>
      </w:pPr>
      <w:ins w:id="457" w:author="Kevin Gregory" w:date="2020-07-14T18:09:00Z">
        <w:r>
          <w:lastRenderedPageBreak/>
          <w:t xml:space="preserve">The </w:t>
        </w:r>
      </w:ins>
      <w:ins w:id="458" w:author="Kevin Gregory" w:date="2020-07-14T18:12:00Z">
        <w:r>
          <w:t>a</w:t>
        </w:r>
      </w:ins>
      <w:ins w:id="459" w:author="Kevin Gregory" w:date="2020-07-14T18:09:00Z">
        <w:r>
          <w:t xml:space="preserve">pproval process is focussed on </w:t>
        </w:r>
      </w:ins>
      <w:ins w:id="460" w:author="Kevin Gregory" w:date="2020-07-14T18:12:00Z">
        <w:r>
          <w:t xml:space="preserve">auditing </w:t>
        </w:r>
      </w:ins>
      <w:ins w:id="461" w:author="Kevin Gregory" w:date="2020-07-14T18:09:00Z">
        <w:r>
          <w:t xml:space="preserve">the ability of the </w:t>
        </w:r>
      </w:ins>
      <w:ins w:id="462" w:author="Kevin Gregory" w:date="2020-07-14T18:11:00Z">
        <w:r>
          <w:t>accredited training organisation</w:t>
        </w:r>
      </w:ins>
      <w:ins w:id="463" w:author="Kevin Gregory" w:date="2020-07-14T18:09:00Z">
        <w:r>
          <w:t xml:space="preserve"> to meet the specific requirements of an IALA </w:t>
        </w:r>
      </w:ins>
      <w:ins w:id="464" w:author="Kevin Gregory" w:date="2020-07-14T18:11:00Z">
        <w:r>
          <w:t>m</w:t>
        </w:r>
      </w:ins>
      <w:ins w:id="465" w:author="Kevin Gregory" w:date="2020-07-14T18:09:00Z">
        <w:r>
          <w:t xml:space="preserve">odel </w:t>
        </w:r>
      </w:ins>
      <w:ins w:id="466" w:author="Kevin Gregory" w:date="2020-07-14T18:11:00Z">
        <w:r>
          <w:t>c</w:t>
        </w:r>
      </w:ins>
      <w:ins w:id="467" w:author="Kevin Gregory" w:date="2020-07-14T18:09:00Z">
        <w:r>
          <w:t xml:space="preserve">ourse. </w:t>
        </w:r>
      </w:ins>
      <w:del w:id="468" w:author="Kevin Gregory" w:date="2020-07-14T18:12:00Z">
        <w:r w:rsidR="009B3D27" w:rsidDel="00730894">
          <w:delText>An accredited training</w:delText>
        </w:r>
        <w:r w:rsidR="00D10CA1" w:rsidDel="00730894">
          <w:delText xml:space="preserve"> organisation </w:delText>
        </w:r>
        <w:r w:rsidR="004571F5" w:rsidDel="00730894">
          <w:delText xml:space="preserve">should </w:delText>
        </w:r>
        <w:r w:rsidR="00D10CA1" w:rsidDel="00730894">
          <w:delText>then apply</w:delText>
        </w:r>
        <w:r w:rsidR="007512FD" w:rsidDel="00730894">
          <w:delText xml:space="preserve"> through a similar process</w:delText>
        </w:r>
        <w:r w:rsidR="00D10CA1" w:rsidDel="00730894">
          <w:delText xml:space="preserve"> to have the VTS training courses approved.  </w:delText>
        </w:r>
      </w:del>
    </w:p>
    <w:p w14:paraId="0D3BB61D" w14:textId="4B6F4935" w:rsidR="003F56AB" w:rsidRDefault="003F56AB" w:rsidP="003F56AB">
      <w:pPr>
        <w:pStyle w:val="BodyText"/>
      </w:pPr>
      <w:r>
        <w:t xml:space="preserve">The purpose of approval is to ensure that </w:t>
      </w:r>
      <w:ins w:id="469" w:author="Kevin Gregory" w:date="2020-07-14T18:12:00Z">
        <w:r w:rsidR="00730894">
          <w:t>accredited training organisations</w:t>
        </w:r>
      </w:ins>
      <w:del w:id="470" w:author="Kevin Gregory" w:date="2020-07-14T18:12:00Z">
        <w:r w:rsidDel="00730894">
          <w:delText xml:space="preserve">VTS </w:delText>
        </w:r>
        <w:r w:rsidR="00A33DCF" w:rsidDel="00730894">
          <w:delText>t</w:delText>
        </w:r>
      </w:del>
      <w:del w:id="471" w:author="Kevin Gregory" w:date="2020-07-14T18:13:00Z">
        <w:r w:rsidR="00A33DCF" w:rsidDel="00730894">
          <w:delText xml:space="preserve">raining </w:delText>
        </w:r>
        <w:r w:rsidDel="00730894">
          <w:delText>courses</w:delText>
        </w:r>
      </w:del>
      <w:r>
        <w:t xml:space="preserve"> </w:t>
      </w:r>
      <w:r w:rsidR="00A33DCF">
        <w:t xml:space="preserve">deliver consistent training for VTS personnel in accordance with </w:t>
      </w:r>
      <w:r>
        <w:t xml:space="preserve">IALA Recommendation </w:t>
      </w:r>
      <w:r w:rsidR="00594F8F">
        <w:t>R0103 (</w:t>
      </w:r>
      <w:r>
        <w:t>V-103</w:t>
      </w:r>
      <w:r w:rsidR="00594F8F">
        <w:t>)</w:t>
      </w:r>
      <w:r>
        <w:t xml:space="preserve"> and </w:t>
      </w:r>
      <w:r w:rsidR="00A33DCF">
        <w:t xml:space="preserve">the respective </w:t>
      </w:r>
      <w:r w:rsidR="00594F8F">
        <w:t>m</w:t>
      </w:r>
      <w:r>
        <w:t xml:space="preserve">odel </w:t>
      </w:r>
      <w:r w:rsidR="00594F8F">
        <w:t>c</w:t>
      </w:r>
      <w:r>
        <w:t xml:space="preserve">ourses.  It is also important that the </w:t>
      </w:r>
      <w:r w:rsidR="00594F8F">
        <w:t>m</w:t>
      </w:r>
      <w:r>
        <w:t xml:space="preserve">odel </w:t>
      </w:r>
      <w:r w:rsidR="00594F8F">
        <w:t>c</w:t>
      </w:r>
      <w:r>
        <w:t xml:space="preserve">ourses </w:t>
      </w:r>
      <w:r w:rsidR="00A33DCF">
        <w:t>be</w:t>
      </w:r>
      <w:r>
        <w:t xml:space="preserve"> delivered under </w:t>
      </w:r>
      <w:r w:rsidR="00A33DCF">
        <w:t>an approved quality system (e</w:t>
      </w:r>
      <w:r w:rsidR="007512FD">
        <w:t>.</w:t>
      </w:r>
      <w:r w:rsidR="00A33DCF">
        <w:t>g</w:t>
      </w:r>
      <w:r w:rsidR="007512FD">
        <w:t>.</w:t>
      </w:r>
      <w:r w:rsidR="00A33DCF">
        <w:t xml:space="preserve"> </w:t>
      </w:r>
      <w:r>
        <w:t>Training Management System</w:t>
      </w:r>
      <w:r w:rsidR="00A33DCF">
        <w:t>).</w:t>
      </w:r>
    </w:p>
    <w:p w14:paraId="525C04EF" w14:textId="2A798B30" w:rsidR="008030A2" w:rsidRDefault="008030A2" w:rsidP="008030A2">
      <w:pPr>
        <w:pStyle w:val="BodyText"/>
      </w:pPr>
      <w:r>
        <w:t xml:space="preserve">A list of all training organisations accredited to deliver VTS model courses </w:t>
      </w:r>
      <w:ins w:id="472" w:author="Kevin Gregory" w:date="2020-07-15T16:38:00Z">
        <w:r w:rsidR="00B3024A">
          <w:t xml:space="preserve">in accordance with IALA Guideline 1014 </w:t>
        </w:r>
      </w:ins>
      <w:r>
        <w:t xml:space="preserve">are available on the IALA website.  </w:t>
      </w:r>
    </w:p>
    <w:tbl>
      <w:tblPr>
        <w:tblStyle w:val="TableGrid"/>
        <w:tblW w:w="0" w:type="auto"/>
        <w:shd w:val="clear" w:color="auto" w:fill="B5E1FF" w:themeFill="accent1" w:themeFillTint="33"/>
        <w:tblLook w:val="04A0" w:firstRow="1" w:lastRow="0" w:firstColumn="1" w:lastColumn="0" w:noHBand="0" w:noVBand="1"/>
      </w:tblPr>
      <w:tblGrid>
        <w:gridCol w:w="10195"/>
      </w:tblGrid>
      <w:tr w:rsidR="00D47BC0" w:rsidRPr="00D47BC0" w14:paraId="73D618FD" w14:textId="77777777" w:rsidTr="001D3F5E">
        <w:tc>
          <w:tcPr>
            <w:tcW w:w="10195" w:type="dxa"/>
            <w:shd w:val="clear" w:color="auto" w:fill="B5E1FF" w:themeFill="accent1" w:themeFillTint="33"/>
          </w:tcPr>
          <w:p w14:paraId="20B8FD32" w14:textId="66F27D8A" w:rsidR="00D47BC0" w:rsidRPr="00D47BC0" w:rsidRDefault="00D47BC0" w:rsidP="001D3F5E">
            <w:pPr>
              <w:pStyle w:val="BodyText"/>
              <w:rPr>
                <w:i/>
              </w:rPr>
            </w:pPr>
            <w:r w:rsidRPr="007A3CCB">
              <w:rPr>
                <w:i/>
              </w:rPr>
              <w:t xml:space="preserve">IALA Guideline 1014 - Accreditation and Approval Process for VTS Training </w:t>
            </w:r>
            <w:r w:rsidRPr="00D47BC0">
              <w:t>sets out the process by which</w:t>
            </w:r>
            <w:r w:rsidR="006F2997">
              <w:t xml:space="preserve"> a training organisation can be accredited to deliver approved</w:t>
            </w:r>
            <w:r w:rsidRPr="00D47BC0">
              <w:t xml:space="preserve"> VTS Training Courses.</w:t>
            </w:r>
          </w:p>
        </w:tc>
      </w:tr>
    </w:tbl>
    <w:p w14:paraId="259CC561" w14:textId="77777777" w:rsidR="00D47BC0" w:rsidRDefault="00D47BC0" w:rsidP="00A33DCF">
      <w:pPr>
        <w:pStyle w:val="BodyText"/>
        <w:rPr>
          <w:i/>
        </w:rPr>
      </w:pPr>
    </w:p>
    <w:p w14:paraId="3E9E58F4" w14:textId="36E6C4A6" w:rsidR="00AD5050" w:rsidRDefault="0002652B" w:rsidP="00382638">
      <w:pPr>
        <w:pStyle w:val="Heading2"/>
      </w:pPr>
      <w:bookmarkStart w:id="473" w:name="_Toc45706092"/>
      <w:r>
        <w:t>Use of simulators</w:t>
      </w:r>
      <w:bookmarkEnd w:id="473"/>
    </w:p>
    <w:p w14:paraId="1E1D8E60" w14:textId="77777777" w:rsidR="000005D1" w:rsidRPr="000005D1" w:rsidRDefault="000005D1" w:rsidP="000005D1">
      <w:pPr>
        <w:pStyle w:val="Heading2separationline"/>
      </w:pPr>
    </w:p>
    <w:p w14:paraId="3205F9E4" w14:textId="1DAC3402" w:rsidR="00DC59FA" w:rsidRDefault="003E39A0" w:rsidP="00AD5050">
      <w:pPr>
        <w:pStyle w:val="BodyText"/>
      </w:pPr>
      <w:r>
        <w:t xml:space="preserve">Simulators offer an excellent interactive environment </w:t>
      </w:r>
      <w:r w:rsidR="003A40A1">
        <w:t>where</w:t>
      </w:r>
      <w:r>
        <w:t xml:space="preserve"> </w:t>
      </w:r>
      <w:del w:id="474" w:author="Kevin Gregory" w:date="2020-07-14T13:07:00Z">
        <w:r w:rsidDel="0004639B">
          <w:delText xml:space="preserve">the </w:delText>
        </w:r>
      </w:del>
      <w:r>
        <w:t xml:space="preserve">skills and competencies </w:t>
      </w:r>
      <w:ins w:id="475" w:author="Kevin Gregory" w:date="2020-07-14T13:07:00Z">
        <w:r w:rsidR="0004639B">
          <w:t>may be</w:t>
        </w:r>
      </w:ins>
      <w:del w:id="476" w:author="Kevin Gregory" w:date="2020-07-14T13:07:00Z">
        <w:r w:rsidR="000360DB" w:rsidDel="0004639B">
          <w:delText>ar</w:delText>
        </w:r>
      </w:del>
      <w:del w:id="477" w:author="Kevin Gregory" w:date="2020-07-14T13:08:00Z">
        <w:r w:rsidR="000360DB" w:rsidDel="0004639B">
          <w:delText>e</w:delText>
        </w:r>
      </w:del>
      <w:r w:rsidR="000360DB">
        <w:t xml:space="preserve"> practiced </w:t>
      </w:r>
      <w:r>
        <w:t xml:space="preserve">and </w:t>
      </w:r>
      <w:r w:rsidR="000360DB">
        <w:t xml:space="preserve">VTS personnel </w:t>
      </w:r>
      <w:r>
        <w:t xml:space="preserve">assessed.  Wherever practical, simulation exercises should be </w:t>
      </w:r>
      <w:ins w:id="478" w:author="Kevin Gregory" w:date="2020-07-14T13:08:00Z">
        <w:r w:rsidR="0004639B">
          <w:t>incorporated into</w:t>
        </w:r>
      </w:ins>
      <w:del w:id="479" w:author="Kevin Gregory" w:date="2020-07-14T13:08:00Z">
        <w:r w:rsidDel="0004639B">
          <w:delText>used in the</w:delText>
        </w:r>
      </w:del>
      <w:r>
        <w:t xml:space="preserve"> training programme</w:t>
      </w:r>
      <w:ins w:id="480" w:author="Kevin Gregory" w:date="2020-07-14T13:08:00Z">
        <w:r w:rsidR="0004639B">
          <w:t>s</w:t>
        </w:r>
      </w:ins>
      <w:r>
        <w:t>.</w:t>
      </w:r>
    </w:p>
    <w:p w14:paraId="627D1101" w14:textId="2DFCD5E3" w:rsidR="00FF400B" w:rsidRDefault="003E39A0" w:rsidP="00AD5050">
      <w:pPr>
        <w:pStyle w:val="BodyText"/>
      </w:pPr>
      <w:r>
        <w:t xml:space="preserve">VTS simulation provides a dynamic </w:t>
      </w:r>
      <w:r w:rsidR="008030A2">
        <w:t>environment that</w:t>
      </w:r>
      <w:r w:rsidR="003A40A1">
        <w:t xml:space="preserve"> can be used to train in the operation of </w:t>
      </w:r>
      <w:r>
        <w:t>equipment, procedural knowledge, r</w:t>
      </w:r>
      <w:r w:rsidR="008030A2">
        <w:t>eactive capabilities and emergency response</w:t>
      </w:r>
      <w:r>
        <w:t xml:space="preserve">.  The realism and complexity of the exercises should increase as the training proceeds. </w:t>
      </w:r>
      <w:commentRangeStart w:id="481"/>
      <w:del w:id="482" w:author="Kevin Gregory" w:date="2020-07-14T13:08:00Z">
        <w:r w:rsidDel="0004639B">
          <w:delText xml:space="preserve"> </w:delText>
        </w:r>
      </w:del>
      <w:del w:id="483" w:author="Kevin Gregory" w:date="2020-07-14T13:09:00Z">
        <w:r w:rsidDel="0004639B">
          <w:delText>If the capabilities,  and possible errors of the equipment used should be part of the simulator training.</w:delText>
        </w:r>
      </w:del>
      <w:commentRangeEnd w:id="481"/>
      <w:r w:rsidR="0004639B">
        <w:rPr>
          <w:rStyle w:val="CommentReference"/>
        </w:rPr>
        <w:commentReference w:id="481"/>
      </w:r>
    </w:p>
    <w:p w14:paraId="3C1A2428" w14:textId="6A990E85" w:rsidR="008030A2" w:rsidRDefault="003E39A0" w:rsidP="00AD5050">
      <w:pPr>
        <w:pStyle w:val="BodyText"/>
      </w:pPr>
      <w:r>
        <w:t xml:space="preserve">Scenarios which rarely occur may also be integrated in simulator training, </w:t>
      </w:r>
      <w:r w:rsidR="007512FD">
        <w:t>to</w:t>
      </w:r>
      <w:r>
        <w:t xml:space="preserve"> improve readiness for such situations.  </w:t>
      </w:r>
    </w:p>
    <w:tbl>
      <w:tblPr>
        <w:tblStyle w:val="TableGrid"/>
        <w:tblW w:w="0" w:type="auto"/>
        <w:shd w:val="clear" w:color="auto" w:fill="B5E1FF" w:themeFill="accent1" w:themeFillTint="33"/>
        <w:tblLook w:val="04A0" w:firstRow="1" w:lastRow="0" w:firstColumn="1" w:lastColumn="0" w:noHBand="0" w:noVBand="1"/>
      </w:tblPr>
      <w:tblGrid>
        <w:gridCol w:w="10195"/>
      </w:tblGrid>
      <w:tr w:rsidR="00D47BC0" w:rsidRPr="00D47BC0" w14:paraId="2B4EBA9A" w14:textId="77777777" w:rsidTr="001D3F5E">
        <w:tc>
          <w:tcPr>
            <w:tcW w:w="10195" w:type="dxa"/>
            <w:shd w:val="clear" w:color="auto" w:fill="B5E1FF" w:themeFill="accent1" w:themeFillTint="33"/>
          </w:tcPr>
          <w:p w14:paraId="386F925D" w14:textId="554DF67A" w:rsidR="00D47BC0" w:rsidRPr="00D47BC0" w:rsidRDefault="00D47BC0" w:rsidP="001D3F5E">
            <w:pPr>
              <w:pStyle w:val="BodyText"/>
              <w:rPr>
                <w:i/>
              </w:rPr>
            </w:pPr>
            <w:r w:rsidRPr="007A3CCB">
              <w:rPr>
                <w:i/>
              </w:rPr>
              <w:t xml:space="preserve">IALA Guideline 1027 – Simulation in VTS training </w:t>
            </w:r>
            <w:r w:rsidRPr="00FB630E">
              <w:t>contains information</w:t>
            </w:r>
            <w:r w:rsidRPr="00D47BC0">
              <w:t xml:space="preserve"> about the design and implementation of VTS exercises using a simulator.</w:t>
            </w:r>
          </w:p>
        </w:tc>
      </w:tr>
    </w:tbl>
    <w:p w14:paraId="52F972D1" w14:textId="4BA2C168" w:rsidR="00776608" w:rsidRDefault="00776608" w:rsidP="00776608">
      <w:pPr>
        <w:pStyle w:val="Heading1"/>
      </w:pPr>
      <w:bookmarkStart w:id="484" w:name="_Toc45706093"/>
      <w:commentRangeStart w:id="485"/>
      <w:r>
        <w:t xml:space="preserve">QUALIFICATIONS </w:t>
      </w:r>
      <w:r w:rsidR="00AD47AD">
        <w:t>for</w:t>
      </w:r>
      <w:r>
        <w:t xml:space="preserve"> INSTRUCTORS AND ASSESSORS</w:t>
      </w:r>
      <w:commentRangeEnd w:id="485"/>
      <w:r w:rsidR="00EF6594">
        <w:rPr>
          <w:rStyle w:val="CommentReference"/>
          <w:rFonts w:asciiTheme="minorHAnsi" w:eastAsiaTheme="minorHAnsi" w:hAnsiTheme="minorHAnsi" w:cstheme="minorBidi"/>
          <w:b w:val="0"/>
          <w:bCs w:val="0"/>
          <w:caps w:val="0"/>
          <w:color w:val="auto"/>
        </w:rPr>
        <w:commentReference w:id="485"/>
      </w:r>
      <w:bookmarkEnd w:id="484"/>
    </w:p>
    <w:p w14:paraId="46B6982A" w14:textId="1CF029E9" w:rsidR="00776608" w:rsidRDefault="00776608" w:rsidP="00776608">
      <w:pPr>
        <w:pStyle w:val="Heading1separatationline"/>
      </w:pPr>
    </w:p>
    <w:p w14:paraId="7D15EA46" w14:textId="7C337CCA" w:rsidR="0022166A" w:rsidRDefault="0022166A" w:rsidP="0022166A">
      <w:pPr>
        <w:pStyle w:val="Heading2"/>
        <w:rPr>
          <w:ins w:id="486" w:author="Kevin Gregory" w:date="2020-07-14T12:54:00Z"/>
        </w:rPr>
      </w:pPr>
      <w:bookmarkStart w:id="487" w:name="_Toc45706094"/>
      <w:ins w:id="488" w:author="Kevin Gregory" w:date="2020-07-14T12:53:00Z">
        <w:r>
          <w:t>Instructors and Assessors at Accredite</w:t>
        </w:r>
      </w:ins>
      <w:ins w:id="489" w:author="Kevin Gregory" w:date="2020-07-14T12:54:00Z">
        <w:r>
          <w:t>d Training Organisations</w:t>
        </w:r>
        <w:bookmarkEnd w:id="487"/>
      </w:ins>
    </w:p>
    <w:p w14:paraId="5E4742D3" w14:textId="77777777" w:rsidR="0022166A" w:rsidRPr="0022166A" w:rsidRDefault="0022166A" w:rsidP="00EF6594">
      <w:pPr>
        <w:pStyle w:val="Heading2separationline"/>
        <w:rPr>
          <w:ins w:id="490" w:author="Kevin Gregory" w:date="2020-07-14T12:53:00Z"/>
        </w:rPr>
      </w:pPr>
    </w:p>
    <w:p w14:paraId="74E15606" w14:textId="1B309F25" w:rsidR="00213275" w:rsidRDefault="00EF6594" w:rsidP="00AD5050">
      <w:pPr>
        <w:pStyle w:val="BodyText"/>
        <w:rPr>
          <w:ins w:id="491" w:author="Kevin Gregory" w:date="2020-07-14T12:54:00Z"/>
        </w:rPr>
      </w:pPr>
      <w:ins w:id="492" w:author="Kevin Gregory" w:date="2020-07-14T12:56:00Z">
        <w:r>
          <w:t>Competent Authorities should determine the qualifications and experience required for instructors delivering model courses at an accredited training organisation.</w:t>
        </w:r>
      </w:ins>
      <w:ins w:id="493" w:author="Kevin Gregory" w:date="2020-07-14T12:57:00Z">
        <w:r w:rsidRPr="00EF6594">
          <w:t xml:space="preserve"> </w:t>
        </w:r>
        <w:r>
          <w:t xml:space="preserve">Competent Authorities should ensure that instructors and assessors </w:t>
        </w:r>
      </w:ins>
      <w:ins w:id="494" w:author="Kevin Gregory" w:date="2020-07-14T13:06:00Z">
        <w:r w:rsidR="006F19F4">
          <w:t>hold appropriate and recognised teaching qualifications and that they are</w:t>
        </w:r>
      </w:ins>
      <w:ins w:id="495" w:author="Kevin Gregory" w:date="2020-07-14T12:57:00Z">
        <w:r>
          <w:t xml:space="preserve"> appropriately qualified and experienced for the training being provided and for the assessment of competence. The requirements for such qualifications and experience should be incorporated within </w:t>
        </w:r>
      </w:ins>
      <w:ins w:id="496" w:author="Kevin Gregory" w:date="2020-07-14T13:00:00Z">
        <w:r>
          <w:t xml:space="preserve">the accredited training organisations </w:t>
        </w:r>
      </w:ins>
      <w:ins w:id="497" w:author="Kevin Gregory" w:date="2020-07-14T12:57:00Z">
        <w:r>
          <w:t xml:space="preserve">quality and/or training management systems. </w:t>
        </w:r>
      </w:ins>
    </w:p>
    <w:p w14:paraId="4F303BBB" w14:textId="71AEB4F5" w:rsidR="0022166A" w:rsidRDefault="0022166A" w:rsidP="0022166A">
      <w:pPr>
        <w:pStyle w:val="Heading2"/>
        <w:rPr>
          <w:ins w:id="498" w:author="Kevin Gregory" w:date="2020-07-14T12:54:00Z"/>
        </w:rPr>
      </w:pPr>
      <w:bookmarkStart w:id="499" w:name="_Toc45706095"/>
      <w:ins w:id="500" w:author="Kevin Gregory" w:date="2020-07-14T12:54:00Z">
        <w:r>
          <w:t>Instructors and Assessors within VTS Authorities</w:t>
        </w:r>
        <w:bookmarkEnd w:id="499"/>
      </w:ins>
    </w:p>
    <w:p w14:paraId="566121A6" w14:textId="77777777" w:rsidR="0022166A" w:rsidRPr="0022166A" w:rsidRDefault="0022166A" w:rsidP="00610741">
      <w:pPr>
        <w:pStyle w:val="Heading2separationline"/>
        <w:rPr>
          <w:ins w:id="501" w:author="Kevin Gregory" w:date="2020-07-14T12:54:00Z"/>
        </w:rPr>
      </w:pPr>
    </w:p>
    <w:p w14:paraId="4B8F7617" w14:textId="527CD39A" w:rsidR="00171C68" w:rsidRDefault="00AD5050" w:rsidP="00AD5050">
      <w:pPr>
        <w:pStyle w:val="BodyText"/>
      </w:pPr>
      <w:r>
        <w:t>Competent Authorities should ensure that instructors and assessors</w:t>
      </w:r>
      <w:ins w:id="502" w:author="Kevin Gregory" w:date="2020-07-14T12:58:00Z">
        <w:r w:rsidR="00EF6594">
          <w:t xml:space="preserve"> delivering </w:t>
        </w:r>
        <w:r w:rsidR="00EF6594" w:rsidRPr="00171C68">
          <w:t>VTS centre specific OJT, Updating Training and Adaptation Training</w:t>
        </w:r>
      </w:ins>
      <w:r>
        <w:t xml:space="preserve"> are</w:t>
      </w:r>
      <w:ins w:id="503" w:author="Kevin Gregory" w:date="2020-07-14T13:00:00Z">
        <w:r w:rsidR="00EF6594">
          <w:t xml:space="preserve"> suitable experienced and</w:t>
        </w:r>
      </w:ins>
      <w:r>
        <w:t xml:space="preserve"> appropriately qualified</w:t>
      </w:r>
      <w:ins w:id="504" w:author="Kevin Gregory" w:date="2020-07-14T12:59:00Z">
        <w:r w:rsidR="00EF6594">
          <w:t xml:space="preserve"> in accordance with the IALA </w:t>
        </w:r>
      </w:ins>
      <w:ins w:id="505" w:author="Kevin Gregory" w:date="2020-07-14T18:06:00Z">
        <w:r w:rsidR="0007240C">
          <w:t xml:space="preserve"> </w:t>
        </w:r>
      </w:ins>
      <w:ins w:id="506" w:author="Kevin Gregory" w:date="2020-07-14T12:59:00Z">
        <w:r w:rsidR="00EF6594">
          <w:t xml:space="preserve">V-103/4 VTS On-the-Job Training Instructor </w:t>
        </w:r>
      </w:ins>
      <w:ins w:id="507" w:author="Kevin Gregory" w:date="2020-07-14T18:06:00Z">
        <w:r w:rsidR="0007240C">
          <w:t>m</w:t>
        </w:r>
      </w:ins>
      <w:ins w:id="508" w:author="Kevin Gregory" w:date="2020-07-14T12:59:00Z">
        <w:r w:rsidR="00EF6594">
          <w:t xml:space="preserve">odel </w:t>
        </w:r>
      </w:ins>
      <w:ins w:id="509" w:author="Kevin Gregory" w:date="2020-07-14T18:06:00Z">
        <w:r w:rsidR="0007240C">
          <w:t>c</w:t>
        </w:r>
      </w:ins>
      <w:ins w:id="510" w:author="Kevin Gregory" w:date="2020-07-14T12:59:00Z">
        <w:r w:rsidR="00EF6594">
          <w:t>ourse</w:t>
        </w:r>
      </w:ins>
      <w:del w:id="511" w:author="Kevin Gregory" w:date="2020-07-14T13:00:00Z">
        <w:r w:rsidDel="00EF6594">
          <w:delText xml:space="preserve"> and experienced</w:delText>
        </w:r>
      </w:del>
      <w:r>
        <w:t xml:space="preserve"> for the </w:t>
      </w:r>
      <w:del w:id="512" w:author="Jillian Carson-Jackson" w:date="2020-05-19T15:10:00Z">
        <w:r w:rsidDel="007512FD">
          <w:delText xml:space="preserve">particular </w:delText>
        </w:r>
      </w:del>
      <w:r>
        <w:t>training</w:t>
      </w:r>
      <w:ins w:id="513" w:author="Jillian Carson-Jackson" w:date="2020-05-19T15:10:00Z">
        <w:r w:rsidR="007512FD">
          <w:t xml:space="preserve"> being provided</w:t>
        </w:r>
      </w:ins>
      <w:r>
        <w:t xml:space="preserve"> and </w:t>
      </w:r>
      <w:ins w:id="514" w:author="Kevin Gregory" w:date="2020-07-14T12:48:00Z">
        <w:r w:rsidR="00171C68">
          <w:t xml:space="preserve">for the </w:t>
        </w:r>
      </w:ins>
      <w:r>
        <w:t xml:space="preserve">assessment of competence. </w:t>
      </w:r>
      <w:del w:id="515" w:author="Kevin Gregory" w:date="2020-07-14T12:49:00Z">
        <w:r w:rsidDel="00171C68">
          <w:delText>S</w:delText>
        </w:r>
      </w:del>
      <w:del w:id="516" w:author="Kevin Gregory" w:date="2020-07-14T12:58:00Z">
        <w:r w:rsidDel="00EF6594">
          <w:delText>uch qualifications and experience should be incorporated</w:delText>
        </w:r>
      </w:del>
      <w:del w:id="517" w:author="Kevin Gregory" w:date="2020-07-14T12:49:00Z">
        <w:r w:rsidDel="00171C68">
          <w:delText xml:space="preserve"> in the quality standards</w:delText>
        </w:r>
      </w:del>
      <w:del w:id="518" w:author="Kevin Gregory" w:date="2020-07-14T12:58:00Z">
        <w:r w:rsidDel="00EF6594">
          <w:delText>. Appropriate training in teaching techniques, training and assessment methods and</w:delText>
        </w:r>
      </w:del>
      <w:del w:id="519" w:author="Kevin Gregory" w:date="2020-07-14T12:49:00Z">
        <w:r w:rsidDel="00171C68">
          <w:delText xml:space="preserve"> possibly</w:delText>
        </w:r>
      </w:del>
      <w:del w:id="520" w:author="Kevin Gregory" w:date="2020-07-14T12:58:00Z">
        <w:r w:rsidDel="00EF6594">
          <w:delText xml:space="preserve"> practices should be offered to the instructors and assessors on a regular basis.</w:delText>
        </w:r>
      </w:del>
    </w:p>
    <w:tbl>
      <w:tblPr>
        <w:tblStyle w:val="TableGrid"/>
        <w:tblW w:w="0" w:type="auto"/>
        <w:shd w:val="clear" w:color="auto" w:fill="B5E1FF" w:themeFill="accent1" w:themeFillTint="33"/>
        <w:tblLook w:val="04A0" w:firstRow="1" w:lastRow="0" w:firstColumn="1" w:lastColumn="0" w:noHBand="0" w:noVBand="1"/>
      </w:tblPr>
      <w:tblGrid>
        <w:gridCol w:w="10195"/>
      </w:tblGrid>
      <w:tr w:rsidR="00D47BC0" w:rsidRPr="00D47BC0" w14:paraId="34B3A0AE" w14:textId="77777777" w:rsidTr="001D3F5E">
        <w:tc>
          <w:tcPr>
            <w:tcW w:w="10195" w:type="dxa"/>
            <w:shd w:val="clear" w:color="auto" w:fill="B5E1FF" w:themeFill="accent1" w:themeFillTint="33"/>
          </w:tcPr>
          <w:p w14:paraId="184C7AC9" w14:textId="40DD30ED" w:rsidR="00D47BC0" w:rsidRPr="00D47BC0" w:rsidRDefault="00D47BC0" w:rsidP="001D3F5E">
            <w:pPr>
              <w:pStyle w:val="BodyText"/>
            </w:pPr>
            <w:r w:rsidRPr="007A3CCB">
              <w:rPr>
                <w:i/>
              </w:rPr>
              <w:lastRenderedPageBreak/>
              <w:t xml:space="preserve">IALA Guideline 1103 – Train the trainer </w:t>
            </w:r>
            <w:r w:rsidRPr="00D47BC0">
              <w:t xml:space="preserve">assists </w:t>
            </w:r>
            <w:del w:id="521" w:author="Kevin Gregory" w:date="2020-07-14T13:04:00Z">
              <w:r w:rsidR="00FB630E" w:rsidDel="006F19F4">
                <w:delText>individuals</w:delText>
              </w:r>
              <w:r w:rsidRPr="00D47BC0" w:rsidDel="006F19F4">
                <w:delText xml:space="preserve"> </w:delText>
              </w:r>
            </w:del>
            <w:ins w:id="522" w:author="Kevin Gregory" w:date="2020-07-14T13:04:00Z">
              <w:r w:rsidR="006F19F4">
                <w:t>instructors</w:t>
              </w:r>
              <w:r w:rsidR="006F19F4" w:rsidRPr="00D47BC0">
                <w:t xml:space="preserve"> </w:t>
              </w:r>
            </w:ins>
            <w:r w:rsidRPr="00D47BC0">
              <w:t>with the preparation of and development of training courses</w:t>
            </w:r>
            <w:ins w:id="523" w:author="Kevin Gregory" w:date="2020-07-14T13:04:00Z">
              <w:r w:rsidR="006F19F4">
                <w:t xml:space="preserve"> and is aime</w:t>
              </w:r>
            </w:ins>
            <w:ins w:id="524" w:author="Kevin Gregory" w:date="2020-07-14T13:05:00Z">
              <w:r w:rsidR="006F19F4">
                <w:t>d at courses delivered at an accredited training organisation</w:t>
              </w:r>
            </w:ins>
            <w:r w:rsidRPr="00D47BC0">
              <w:t xml:space="preserve">.  </w:t>
            </w:r>
          </w:p>
          <w:p w14:paraId="014E5230" w14:textId="25AB9B89" w:rsidR="00D47BC0" w:rsidRPr="00D47BC0" w:rsidRDefault="00D47BC0" w:rsidP="001D3F5E">
            <w:pPr>
              <w:pStyle w:val="BodyText"/>
              <w:rPr>
                <w:i/>
              </w:rPr>
            </w:pPr>
            <w:r w:rsidRPr="007A3CCB">
              <w:rPr>
                <w:i/>
              </w:rPr>
              <w:t xml:space="preserve">IALA V103/4 On-the-Job Training Instructor model course </w:t>
            </w:r>
            <w:r w:rsidRPr="00D47BC0">
              <w:t xml:space="preserve">provides a structure to ensure </w:t>
            </w:r>
            <w:del w:id="525" w:author="Kevin Gregory" w:date="2020-07-14T12:50:00Z">
              <w:r w:rsidRPr="00D47BC0" w:rsidDel="00171C68">
                <w:delText xml:space="preserve">trainers </w:delText>
              </w:r>
            </w:del>
            <w:ins w:id="526" w:author="Kevin Gregory" w:date="2020-07-14T12:50:00Z">
              <w:r w:rsidR="00171C68">
                <w:t>instructors</w:t>
              </w:r>
              <w:r w:rsidR="00171C68" w:rsidRPr="00D47BC0">
                <w:t xml:space="preserve"> </w:t>
              </w:r>
            </w:ins>
            <w:r w:rsidRPr="00D47BC0">
              <w:t xml:space="preserve">have </w:t>
            </w:r>
            <w:ins w:id="527" w:author="Kevin Gregory" w:date="2020-07-14T12:50:00Z">
              <w:r w:rsidR="00171C68">
                <w:t xml:space="preserve">the knowledge, skill and proficiency </w:t>
              </w:r>
            </w:ins>
            <w:del w:id="528" w:author="Kevin Gregory" w:date="2020-07-14T12:50:00Z">
              <w:r w:rsidRPr="00D47BC0" w:rsidDel="00171C68">
                <w:delText xml:space="preserve">competency </w:delText>
              </w:r>
            </w:del>
            <w:r w:rsidRPr="00D47BC0">
              <w:t xml:space="preserve">to deliver </w:t>
            </w:r>
            <w:ins w:id="529" w:author="Kevin Gregory" w:date="2020-07-14T12:51:00Z">
              <w:r w:rsidR="00171C68" w:rsidRPr="00171C68">
                <w:t>VTS centre specific OJT, Updating Training and Adaptation Training</w:t>
              </w:r>
            </w:ins>
            <w:del w:id="530" w:author="Kevin Gregory" w:date="2020-07-14T12:51:00Z">
              <w:r w:rsidRPr="00D47BC0" w:rsidDel="00171C68">
                <w:delText>VTS training courses</w:delText>
              </w:r>
            </w:del>
            <w:r w:rsidRPr="00D47BC0">
              <w:t>.</w:t>
            </w:r>
            <w:r w:rsidRPr="007A3CCB">
              <w:rPr>
                <w:i/>
              </w:rPr>
              <w:t xml:space="preserve">  </w:t>
            </w:r>
          </w:p>
        </w:tc>
      </w:tr>
    </w:tbl>
    <w:p w14:paraId="5254AE49" w14:textId="1074CF5A" w:rsidR="00D47BC0" w:rsidDel="00E67F83" w:rsidRDefault="00D47BC0" w:rsidP="00AD5050">
      <w:pPr>
        <w:pStyle w:val="BodyText"/>
        <w:rPr>
          <w:del w:id="531" w:author="Kevin Gregory" w:date="2020-07-15T14:39:00Z"/>
        </w:rPr>
      </w:pPr>
    </w:p>
    <w:p w14:paraId="65F84DBC" w14:textId="5EEAAC64" w:rsidR="00776608" w:rsidRDefault="00776608" w:rsidP="00382638">
      <w:pPr>
        <w:pStyle w:val="Heading2"/>
      </w:pPr>
      <w:bookmarkStart w:id="532" w:name="_Toc45706096"/>
      <w:r>
        <w:t>I</w:t>
      </w:r>
      <w:r w:rsidR="00B01C14">
        <w:t>nstructors</w:t>
      </w:r>
      <w:bookmarkEnd w:id="532"/>
    </w:p>
    <w:p w14:paraId="0A49FEB5" w14:textId="77777777" w:rsidR="00776608" w:rsidRPr="00776608" w:rsidRDefault="00776608" w:rsidP="00776608">
      <w:pPr>
        <w:pStyle w:val="Heading2separationline"/>
      </w:pPr>
    </w:p>
    <w:p w14:paraId="66D54EEA" w14:textId="77777777" w:rsidR="00776608" w:rsidRDefault="00776608" w:rsidP="00776608">
      <w:pPr>
        <w:pStyle w:val="BodyText"/>
      </w:pPr>
      <w:r>
        <w:t>Any person conducting VTS training should:</w:t>
      </w:r>
    </w:p>
    <w:p w14:paraId="20415B87" w14:textId="5BB5BD30" w:rsidR="00776608" w:rsidRDefault="00776608" w:rsidP="00776608">
      <w:pPr>
        <w:pStyle w:val="Bullet1"/>
      </w:pPr>
      <w:r>
        <w:t>have a detailed understanding of the training programme and of the specific training objectives for the type of training being conducted</w:t>
      </w:r>
      <w:ins w:id="533" w:author="Kevin Gregory" w:date="2020-07-15T14:33:00Z">
        <w:r w:rsidR="00593CC1">
          <w:t>;</w:t>
        </w:r>
      </w:ins>
    </w:p>
    <w:p w14:paraId="577E66F0" w14:textId="1658B4A8" w:rsidR="00213275" w:rsidRDefault="00776608" w:rsidP="00213275">
      <w:pPr>
        <w:pStyle w:val="Bullet1"/>
      </w:pPr>
      <w:r>
        <w:t>be qualified in the task for which training is being conducted</w:t>
      </w:r>
      <w:ins w:id="534" w:author="Kevin Gregory" w:date="2020-07-15T14:33:00Z">
        <w:r w:rsidR="00593CC1">
          <w:t>;</w:t>
        </w:r>
      </w:ins>
    </w:p>
    <w:p w14:paraId="641750DE" w14:textId="7D2371F0" w:rsidR="00213275" w:rsidRDefault="00213275" w:rsidP="00213275">
      <w:pPr>
        <w:pStyle w:val="Bullet1"/>
        <w:numPr>
          <w:ilvl w:val="0"/>
          <w:numId w:val="0"/>
        </w:numPr>
      </w:pPr>
      <w:r w:rsidRPr="00213275">
        <w:t>Persons conducting approved VTS training courses in an accredited VTS Training Institute should also:</w:t>
      </w:r>
    </w:p>
    <w:p w14:paraId="523565A0" w14:textId="2EEFD1EB" w:rsidR="00776608" w:rsidRDefault="004F3197" w:rsidP="00776608">
      <w:pPr>
        <w:pStyle w:val="Bullet1"/>
      </w:pPr>
      <w:r>
        <w:t xml:space="preserve">have a </w:t>
      </w:r>
      <w:r w:rsidR="00776608">
        <w:t>balance of professional and teaching qualifications</w:t>
      </w:r>
      <w:ins w:id="535" w:author="Kevin Gregory" w:date="2020-07-15T14:33:00Z">
        <w:r w:rsidR="00593CC1">
          <w:t>;</w:t>
        </w:r>
        <w:r w:rsidR="00BB4EB8">
          <w:t xml:space="preserve"> and</w:t>
        </w:r>
      </w:ins>
    </w:p>
    <w:p w14:paraId="65888C74" w14:textId="77777777" w:rsidR="00776608" w:rsidRDefault="00776608" w:rsidP="00776608">
      <w:pPr>
        <w:pStyle w:val="Bullet1"/>
      </w:pPr>
      <w:r>
        <w:t>if conducting training with the use of a simulator:</w:t>
      </w:r>
    </w:p>
    <w:p w14:paraId="42813C78" w14:textId="5C357605" w:rsidR="00776608" w:rsidRDefault="00776608" w:rsidP="00776608">
      <w:pPr>
        <w:pStyle w:val="Bullet2"/>
      </w:pPr>
      <w:r>
        <w:t>have received guidance in instructional techniques involving the use of simulators</w:t>
      </w:r>
      <w:ins w:id="536" w:author="Kevin Gregory" w:date="2020-07-15T14:33:00Z">
        <w:r w:rsidR="00BB4EB8">
          <w:t>;</w:t>
        </w:r>
      </w:ins>
      <w:del w:id="537" w:author="Kevin Gregory" w:date="2020-07-15T14:33:00Z">
        <w:r w:rsidDel="00BB4EB8">
          <w:delText>,</w:delText>
        </w:r>
      </w:del>
      <w:r>
        <w:t xml:space="preserve"> </w:t>
      </w:r>
      <w:del w:id="538" w:author="Kevin Gregory" w:date="2020-04-15T12:11:00Z">
        <w:r w:rsidDel="00594F8F">
          <w:delText>and</w:delText>
        </w:r>
      </w:del>
    </w:p>
    <w:p w14:paraId="72F9AADF" w14:textId="77777777" w:rsidR="00776608" w:rsidRDefault="00776608" w:rsidP="00776608">
      <w:pPr>
        <w:pStyle w:val="Bullet2"/>
      </w:pPr>
      <w:r>
        <w:t>have gained practical and operational experience on the simulator being used.</w:t>
      </w:r>
    </w:p>
    <w:p w14:paraId="6F1D20B3" w14:textId="20ACFF60" w:rsidR="00776608" w:rsidRDefault="00776608" w:rsidP="00382638">
      <w:pPr>
        <w:pStyle w:val="Heading2"/>
      </w:pPr>
      <w:bookmarkStart w:id="539" w:name="_Toc45706097"/>
      <w:r>
        <w:t>A</w:t>
      </w:r>
      <w:r w:rsidR="00B01C14">
        <w:t>ssessors</w:t>
      </w:r>
      <w:bookmarkEnd w:id="539"/>
    </w:p>
    <w:p w14:paraId="1DCFD98C" w14:textId="77777777" w:rsidR="00776608" w:rsidRPr="00776608" w:rsidRDefault="00776608" w:rsidP="00776608">
      <w:pPr>
        <w:pStyle w:val="Heading2separationline"/>
      </w:pPr>
    </w:p>
    <w:p w14:paraId="4B7C5E40" w14:textId="616186E0" w:rsidR="00776608" w:rsidRDefault="00776608" w:rsidP="00776608">
      <w:pPr>
        <w:pStyle w:val="BodyText"/>
      </w:pPr>
      <w:r>
        <w:t xml:space="preserve">Any person conducting </w:t>
      </w:r>
      <w:ins w:id="540" w:author="Kevin Gregory" w:date="2020-07-15T09:20:00Z">
        <w:r w:rsidR="008D4389">
          <w:t xml:space="preserve">an </w:t>
        </w:r>
      </w:ins>
      <w:r>
        <w:t>assessment of competence of VTS personnel during training should:</w:t>
      </w:r>
    </w:p>
    <w:p w14:paraId="7D389463" w14:textId="2E790E9A" w:rsidR="00776608" w:rsidRDefault="00776608" w:rsidP="00776608">
      <w:pPr>
        <w:pStyle w:val="Bullet1"/>
      </w:pPr>
      <w:r>
        <w:t>have a</w:t>
      </w:r>
      <w:r w:rsidR="004F3197">
        <w:t xml:space="preserve"> good</w:t>
      </w:r>
      <w:r>
        <w:t xml:space="preserve"> level of knowledge and understanding of the competence to be assessed</w:t>
      </w:r>
      <w:ins w:id="541" w:author="Kevin Gregory" w:date="2020-07-15T14:33:00Z">
        <w:r w:rsidR="00BB4EB8">
          <w:t>;</w:t>
        </w:r>
      </w:ins>
    </w:p>
    <w:p w14:paraId="7EA1A3AE" w14:textId="488B2949" w:rsidR="00776608" w:rsidRDefault="00776608" w:rsidP="00776608">
      <w:pPr>
        <w:pStyle w:val="Bullet1"/>
      </w:pPr>
      <w:r>
        <w:t>be qualified in the task for which the assessment is being made</w:t>
      </w:r>
      <w:ins w:id="542" w:author="Kevin Gregory" w:date="2020-07-15T14:33:00Z">
        <w:r w:rsidR="00BB4EB8">
          <w:t>;</w:t>
        </w:r>
      </w:ins>
    </w:p>
    <w:p w14:paraId="1A114505" w14:textId="18D50C60" w:rsidR="00776608" w:rsidRDefault="00776608" w:rsidP="00776608">
      <w:pPr>
        <w:pStyle w:val="Bullet1"/>
      </w:pPr>
      <w:r>
        <w:t>have received guidance in assessment methods and practices</w:t>
      </w:r>
      <w:ins w:id="543" w:author="Kevin Gregory" w:date="2020-07-15T14:33:00Z">
        <w:r w:rsidR="00BB4EB8">
          <w:t>;</w:t>
        </w:r>
      </w:ins>
    </w:p>
    <w:p w14:paraId="23919F91" w14:textId="75401DB3" w:rsidR="00776608" w:rsidRDefault="00776608" w:rsidP="00776608">
      <w:pPr>
        <w:pStyle w:val="Bullet1"/>
      </w:pPr>
      <w:r>
        <w:t>have gained practical assessment experience</w:t>
      </w:r>
      <w:ins w:id="544" w:author="Kevin Gregory" w:date="2020-07-15T14:33:00Z">
        <w:r w:rsidR="00BB4EB8">
          <w:t>; and</w:t>
        </w:r>
      </w:ins>
    </w:p>
    <w:p w14:paraId="37C0605A" w14:textId="3614B019" w:rsidR="00213275" w:rsidRDefault="00213275" w:rsidP="00213275">
      <w:pPr>
        <w:pStyle w:val="Bullet1"/>
        <w:numPr>
          <w:ilvl w:val="0"/>
          <w:numId w:val="0"/>
        </w:numPr>
      </w:pPr>
      <w:r w:rsidRPr="00213275">
        <w:t>Persons conducting approved VTS training courses in an accredited VTS Training Institute should also:</w:t>
      </w:r>
    </w:p>
    <w:p w14:paraId="24A353D8" w14:textId="640BF74B" w:rsidR="00776608" w:rsidRDefault="00776608" w:rsidP="00776608">
      <w:pPr>
        <w:pStyle w:val="Bullet1"/>
      </w:pPr>
      <w:r>
        <w:t>if conducting assessment involving the use of simulators, have gained practical instruction on the type of simulator under the supervision, to the satisfaction of an experienced assessor</w:t>
      </w:r>
      <w:ins w:id="545" w:author="Kevin Gregory" w:date="2020-04-15T12:12:00Z">
        <w:r w:rsidR="00594F8F">
          <w:t>.</w:t>
        </w:r>
      </w:ins>
    </w:p>
    <w:p w14:paraId="16A11B0E" w14:textId="7BCBE58E" w:rsidR="007F7CBA" w:rsidRPr="00F55AD7" w:rsidRDefault="00944281" w:rsidP="007F7CBA">
      <w:pPr>
        <w:pStyle w:val="Heading1"/>
      </w:pPr>
      <w:bookmarkStart w:id="546" w:name="_Toc45706098"/>
      <w:r>
        <w:t>QUALIFICATION AND CERTIFICATION</w:t>
      </w:r>
      <w:bookmarkEnd w:id="546"/>
    </w:p>
    <w:p w14:paraId="3D97A155" w14:textId="77777777" w:rsidR="007F7CBA" w:rsidRPr="00F55AD7" w:rsidRDefault="007F7CBA" w:rsidP="007F7CBA">
      <w:pPr>
        <w:pStyle w:val="Heading1separatationline"/>
      </w:pPr>
    </w:p>
    <w:p w14:paraId="7D150B06" w14:textId="3DC718DF" w:rsidR="007F7CBA" w:rsidRPr="00E61C41" w:rsidRDefault="00944281" w:rsidP="00382638">
      <w:pPr>
        <w:pStyle w:val="Heading2"/>
      </w:pPr>
      <w:bookmarkStart w:id="547" w:name="_Toc45706099"/>
      <w:r w:rsidRPr="00E61C41">
        <w:t>Q</w:t>
      </w:r>
      <w:r w:rsidR="00B01C14">
        <w:t>ualification</w:t>
      </w:r>
      <w:bookmarkEnd w:id="547"/>
    </w:p>
    <w:p w14:paraId="2B54DA85" w14:textId="77777777" w:rsidR="007F7CBA" w:rsidRPr="00AD5050" w:rsidRDefault="007F7CBA" w:rsidP="007F7CBA">
      <w:pPr>
        <w:pStyle w:val="Heading2separationline"/>
        <w:rPr>
          <w:highlight w:val="yellow"/>
        </w:rPr>
      </w:pPr>
    </w:p>
    <w:p w14:paraId="18D90B5D" w14:textId="47C70453" w:rsidR="00413306" w:rsidRPr="00E61C41" w:rsidRDefault="00413306" w:rsidP="00413306">
      <w:pPr>
        <w:pStyle w:val="BodyText"/>
      </w:pPr>
      <w:r w:rsidRPr="00E61C41">
        <w:t>Qualification is the education, knowledge,</w:t>
      </w:r>
      <w:ins w:id="548" w:author="Kevin Gregory" w:date="2020-07-14T13:18:00Z">
        <w:r w:rsidR="005E39D5">
          <w:t xml:space="preserve"> understanding, proficiency,</w:t>
        </w:r>
      </w:ins>
      <w:r w:rsidRPr="00E61C41">
        <w:t xml:space="preserve"> skill, experience or any other attribute which the</w:t>
      </w:r>
      <w:ins w:id="549" w:author="Kevin Gregory" w:date="2020-07-14T13:18:00Z">
        <w:r w:rsidR="005E39D5">
          <w:t xml:space="preserve"> Competent Authority and/or the</w:t>
        </w:r>
      </w:ins>
      <w:r w:rsidRPr="00E61C41">
        <w:t xml:space="preserve"> VTS Authority has determined desirable for performing the duties of the relevant position.</w:t>
      </w:r>
      <w:r w:rsidR="00E61C41">
        <w:t xml:space="preserve"> </w:t>
      </w:r>
      <w:r w:rsidRPr="00E61C41">
        <w:t xml:space="preserve">VTS qualifications should be based on the principle that satisfactory results are obtained </w:t>
      </w:r>
      <w:r w:rsidR="00CA7574">
        <w:t xml:space="preserve">on completion of </w:t>
      </w:r>
      <w:r w:rsidRPr="00E61C41">
        <w:t xml:space="preserve">the IALA VTS </w:t>
      </w:r>
      <w:ins w:id="550" w:author="Kevin Gregory" w:date="2020-07-14T13:19:00Z">
        <w:r w:rsidR="005E39D5">
          <w:t>m</w:t>
        </w:r>
      </w:ins>
      <w:del w:id="551" w:author="Kevin Gregory" w:date="2020-07-14T13:19:00Z">
        <w:r w:rsidRPr="00E61C41" w:rsidDel="005E39D5">
          <w:delText>M</w:delText>
        </w:r>
      </w:del>
      <w:r w:rsidRPr="00E61C41">
        <w:t xml:space="preserve">odel </w:t>
      </w:r>
      <w:ins w:id="552" w:author="Kevin Gregory" w:date="2020-07-14T13:19:00Z">
        <w:r w:rsidR="005E39D5">
          <w:t>c</w:t>
        </w:r>
      </w:ins>
      <w:del w:id="553" w:author="Kevin Gregory" w:date="2020-07-14T13:19:00Z">
        <w:r w:rsidRPr="00E61C41" w:rsidDel="005E39D5">
          <w:delText>C</w:delText>
        </w:r>
      </w:del>
      <w:r w:rsidRPr="00E61C41">
        <w:t>ourses.</w:t>
      </w:r>
    </w:p>
    <w:p w14:paraId="6924C6D6" w14:textId="54C0A803" w:rsidR="00CA7574" w:rsidRDefault="00CA7574" w:rsidP="00CA7574">
      <w:pPr>
        <w:pStyle w:val="BodyText"/>
      </w:pPr>
      <w:r>
        <w:t xml:space="preserve">VTS personnel should only be considered competent when appropriately trained and qualified for their VTS duties. </w:t>
      </w:r>
      <w:commentRangeStart w:id="554"/>
      <w:r>
        <w:t>This includes:</w:t>
      </w:r>
      <w:commentRangeEnd w:id="554"/>
      <w:r w:rsidR="00213275">
        <w:rPr>
          <w:rStyle w:val="CommentReference"/>
        </w:rPr>
        <w:commentReference w:id="554"/>
      </w:r>
    </w:p>
    <w:p w14:paraId="42ECEB57" w14:textId="0898C8D4" w:rsidR="00CA7574" w:rsidRDefault="00CA7574" w:rsidP="00CA7574">
      <w:pPr>
        <w:pStyle w:val="Bullet1"/>
      </w:pPr>
      <w:r>
        <w:t>satisfactorily completing generic V</w:t>
      </w:r>
      <w:ins w:id="555" w:author="Kevin Gregory" w:date="2020-04-15T12:12:00Z">
        <w:r w:rsidR="00594F8F">
          <w:t>-</w:t>
        </w:r>
      </w:ins>
      <w:r>
        <w:t xml:space="preserve">103/1 VTS </w:t>
      </w:r>
      <w:ins w:id="556" w:author="Kevin Gregory" w:date="2020-07-14T13:19:00Z">
        <w:r w:rsidR="005E39D5">
          <w:t>O</w:t>
        </w:r>
      </w:ins>
      <w:del w:id="557" w:author="Kevin Gregory" w:date="2020-07-14T13:19:00Z">
        <w:r w:rsidDel="005E39D5">
          <w:delText>o</w:delText>
        </w:r>
      </w:del>
      <w:r>
        <w:t>perator</w:t>
      </w:r>
      <w:ins w:id="558" w:author="Kevin Gregory" w:date="2020-07-14T13:20:00Z">
        <w:r w:rsidR="005E39D5">
          <w:t xml:space="preserve"> training (and V-103/2 VTS Supervisor training, if applicable)</w:t>
        </w:r>
      </w:ins>
      <w:del w:id="559" w:author="Kevin Gregory" w:date="2020-07-14T13:20:00Z">
        <w:r w:rsidDel="005E39D5">
          <w:delText xml:space="preserve"> training</w:delText>
        </w:r>
      </w:del>
      <w:ins w:id="560" w:author="Kevin Gregory" w:date="2020-07-14T13:20:00Z">
        <w:r w:rsidR="005E39D5">
          <w:t xml:space="preserve"> at an accredited training organisation</w:t>
        </w:r>
      </w:ins>
      <w:del w:id="561" w:author="Kevin Gregory" w:date="2020-07-14T13:20:00Z">
        <w:r w:rsidDel="005E39D5">
          <w:delText xml:space="preserve"> approved </w:delText>
        </w:r>
      </w:del>
      <w:del w:id="562" w:author="Kevin Gregory" w:date="2020-07-14T13:21:00Z">
        <w:r w:rsidDel="005E39D5">
          <w:delText>by a Competent Authority</w:delText>
        </w:r>
      </w:del>
      <w:ins w:id="563" w:author="Kevin Gregory" w:date="2020-04-15T12:12:00Z">
        <w:r w:rsidR="00594F8F">
          <w:t>;</w:t>
        </w:r>
      </w:ins>
      <w:r>
        <w:t xml:space="preserve"> </w:t>
      </w:r>
    </w:p>
    <w:p w14:paraId="160D3C27" w14:textId="583F6649" w:rsidR="00CA7574" w:rsidRDefault="00CA7574" w:rsidP="00CA7574">
      <w:pPr>
        <w:pStyle w:val="Bullet1"/>
      </w:pPr>
      <w:r>
        <w:t>satisfactorily completing V</w:t>
      </w:r>
      <w:ins w:id="564" w:author="Kevin Gregory" w:date="2020-04-15T12:12:00Z">
        <w:r w:rsidR="00594F8F">
          <w:t>-</w:t>
        </w:r>
      </w:ins>
      <w:r>
        <w:t>103/</w:t>
      </w:r>
      <w:ins w:id="565" w:author="Kevin Gregory" w:date="2020-04-15T12:12:00Z">
        <w:r w:rsidR="00594F8F">
          <w:t>3</w:t>
        </w:r>
      </w:ins>
      <w:del w:id="566" w:author="Kevin Gregory" w:date="2020-04-15T12:12:00Z">
        <w:r w:rsidDel="00594F8F">
          <w:delText>4</w:delText>
        </w:r>
      </w:del>
      <w:r>
        <w:t xml:space="preserve"> On-the-Job training at the VTS </w:t>
      </w:r>
      <w:ins w:id="567" w:author="Kevin Gregory" w:date="2020-07-14T13:19:00Z">
        <w:r w:rsidR="005E39D5">
          <w:t xml:space="preserve">Centre </w:t>
        </w:r>
      </w:ins>
      <w:r>
        <w:t>where the person is employed</w:t>
      </w:r>
      <w:ins w:id="568" w:author="Kevin Gregory" w:date="2020-04-15T12:12:00Z">
        <w:r w:rsidR="00594F8F">
          <w:t>;</w:t>
        </w:r>
      </w:ins>
    </w:p>
    <w:p w14:paraId="14C96BF4" w14:textId="06DD6000" w:rsidR="00CA7574" w:rsidRDefault="00CA7574" w:rsidP="00CA7574">
      <w:pPr>
        <w:pStyle w:val="Bullet1"/>
      </w:pPr>
      <w:r>
        <w:lastRenderedPageBreak/>
        <w:t>undergoing periodic assessments and revalidation training to ensure competence is maintained; and</w:t>
      </w:r>
    </w:p>
    <w:p w14:paraId="0E3F2392" w14:textId="223C3757" w:rsidR="00CA7574" w:rsidRPr="00E61C41" w:rsidRDefault="00CA7574" w:rsidP="00CA7574">
      <w:pPr>
        <w:pStyle w:val="Bullet1"/>
      </w:pPr>
      <w:r>
        <w:t>being in possession of appropriate certification.</w:t>
      </w:r>
    </w:p>
    <w:p w14:paraId="6E423667" w14:textId="79C96CAD" w:rsidR="00413306" w:rsidRDefault="00E61C41" w:rsidP="00413306">
      <w:pPr>
        <w:pStyle w:val="BodyText"/>
      </w:pPr>
      <w:r>
        <w:t>VTS qualifications should be periodic</w:t>
      </w:r>
      <w:r w:rsidR="006225AF">
        <w:t xml:space="preserve">ally revalidated to ensure the operational performance of the </w:t>
      </w:r>
      <w:ins w:id="569" w:author="Kevin Gregory" w:date="2020-07-14T13:21:00Z">
        <w:r w:rsidR="005E39D5">
          <w:t>VTS personnel</w:t>
        </w:r>
      </w:ins>
      <w:del w:id="570" w:author="Kevin Gregory" w:date="2020-07-14T13:21:00Z">
        <w:r w:rsidR="006225AF" w:rsidDel="005E39D5">
          <w:delText>operator</w:delText>
        </w:r>
      </w:del>
      <w:r w:rsidR="006225AF">
        <w:t xml:space="preserve"> is maintained.</w:t>
      </w:r>
    </w:p>
    <w:p w14:paraId="0E669C4A" w14:textId="79514CD5" w:rsidR="00944281" w:rsidRPr="00E61C41" w:rsidRDefault="00944281" w:rsidP="00382638">
      <w:pPr>
        <w:pStyle w:val="Heading2"/>
      </w:pPr>
      <w:bookmarkStart w:id="571" w:name="_Toc45706100"/>
      <w:r w:rsidRPr="00E61C41">
        <w:t>C</w:t>
      </w:r>
      <w:r w:rsidR="00B01C14">
        <w:t>ertification</w:t>
      </w:r>
      <w:bookmarkEnd w:id="571"/>
    </w:p>
    <w:p w14:paraId="4FCA9191" w14:textId="77777777" w:rsidR="00FB4DA1" w:rsidRPr="00E61C41" w:rsidRDefault="00FB4DA1" w:rsidP="00FB4DA1">
      <w:pPr>
        <w:pStyle w:val="Heading2separationline"/>
      </w:pPr>
    </w:p>
    <w:p w14:paraId="262A7D47" w14:textId="2717C7A7" w:rsidR="00944281" w:rsidRPr="00E61C41" w:rsidRDefault="00944281" w:rsidP="00944281">
      <w:pPr>
        <w:pStyle w:val="Heading2separationline"/>
      </w:pPr>
    </w:p>
    <w:p w14:paraId="56530B49" w14:textId="38461377" w:rsidR="002047D4" w:rsidRPr="00E61C41" w:rsidRDefault="00E61C41" w:rsidP="002047D4">
      <w:pPr>
        <w:pStyle w:val="BodyText"/>
      </w:pPr>
      <w:r>
        <w:t xml:space="preserve">Certification is the </w:t>
      </w:r>
      <w:commentRangeStart w:id="572"/>
      <w:del w:id="573" w:author="Jillian Carson-Jackson" w:date="2020-05-19T15:14:00Z">
        <w:r w:rsidDel="0003230C">
          <w:delText>paper</w:delText>
        </w:r>
        <w:commentRangeEnd w:id="572"/>
        <w:r w:rsidR="00065AB1" w:rsidDel="0003230C">
          <w:rPr>
            <w:rStyle w:val="CommentReference"/>
          </w:rPr>
          <w:commentReference w:id="572"/>
        </w:r>
        <w:r w:rsidDel="0003230C">
          <w:delText>, or education, or training</w:delText>
        </w:r>
      </w:del>
      <w:ins w:id="574" w:author="Jillian Carson-Jackson" w:date="2020-05-19T15:18:00Z">
        <w:r w:rsidR="003C5F23">
          <w:t xml:space="preserve">award of a </w:t>
        </w:r>
      </w:ins>
      <w:ins w:id="575" w:author="Jillian Carson-Jackson" w:date="2020-05-19T15:14:00Z">
        <w:r w:rsidR="0003230C">
          <w:t>document</w:t>
        </w:r>
      </w:ins>
      <w:r>
        <w:t xml:space="preserve"> that</w:t>
      </w:r>
      <w:ins w:id="576" w:author="Kevin Gregory" w:date="2020-07-14T13:24:00Z">
        <w:r w:rsidR="005E39D5">
          <w:t xml:space="preserve"> confirms</w:t>
        </w:r>
      </w:ins>
      <w:del w:id="577" w:author="Kevin Gregory" w:date="2020-07-14T13:24:00Z">
        <w:r w:rsidDel="005E39D5">
          <w:delText xml:space="preserve"> suggests</w:delText>
        </w:r>
      </w:del>
      <w:r>
        <w:t xml:space="preserve"> that a </w:t>
      </w:r>
      <w:ins w:id="578" w:author="Kevin Gregory" w:date="2020-07-14T13:27:00Z">
        <w:r w:rsidR="00AD03EC">
          <w:t>trainee</w:t>
        </w:r>
      </w:ins>
      <w:del w:id="579" w:author="Kevin Gregory" w:date="2020-07-14T13:27:00Z">
        <w:r w:rsidDel="00AD03EC">
          <w:delText>person</w:delText>
        </w:r>
      </w:del>
      <w:r>
        <w:t xml:space="preserve"> </w:t>
      </w:r>
      <w:ins w:id="580" w:author="Kevin Gregory" w:date="2020-07-14T13:24:00Z">
        <w:r w:rsidR="005E39D5">
          <w:t>has met the requirements for the award of a specific qualification</w:t>
        </w:r>
      </w:ins>
      <w:del w:id="581" w:author="Kevin Gregory" w:date="2020-07-14T13:24:00Z">
        <w:r w:rsidDel="005E39D5">
          <w:delText>is qualified to perform the duties of that job</w:delText>
        </w:r>
      </w:del>
      <w:r>
        <w:t xml:space="preserve">.  </w:t>
      </w:r>
      <w:del w:id="582" w:author="Kevin Gregory" w:date="2020-04-15T12:12:00Z">
        <w:r w:rsidDel="00594F8F">
          <w:delText>Typically</w:delText>
        </w:r>
      </w:del>
      <w:ins w:id="583" w:author="Kevin Gregory" w:date="2020-04-15T12:12:00Z">
        <w:r w:rsidR="00594F8F">
          <w:t>Typically,</w:t>
        </w:r>
      </w:ins>
      <w:r>
        <w:t xml:space="preserve"> </w:t>
      </w:r>
      <w:ins w:id="584" w:author="Kevin Gregory" w:date="2020-07-14T13:25:00Z">
        <w:r w:rsidR="005E39D5">
          <w:t>trainees</w:t>
        </w:r>
      </w:ins>
      <w:del w:id="585" w:author="Kevin Gregory" w:date="2020-07-14T13:25:00Z">
        <w:r w:rsidDel="005E39D5">
          <w:delText>participants</w:delText>
        </w:r>
      </w:del>
      <w:r>
        <w:t xml:space="preserve"> will receive a certificate as </w:t>
      </w:r>
      <w:ins w:id="586" w:author="Kevin Gregory" w:date="2020-07-14T13:25:00Z">
        <w:r w:rsidR="005E39D5">
          <w:t>evidence of</w:t>
        </w:r>
      </w:ins>
      <w:del w:id="587" w:author="Kevin Gregory" w:date="2020-07-14T13:25:00Z">
        <w:r w:rsidDel="005E39D5">
          <w:delText>recognition for</w:delText>
        </w:r>
      </w:del>
      <w:r>
        <w:t xml:space="preserve"> successfully completing a course. </w:t>
      </w:r>
    </w:p>
    <w:p w14:paraId="5B19D9F1" w14:textId="7559B6C7" w:rsidR="001D60E1" w:rsidRDefault="001D60E1" w:rsidP="00382638">
      <w:pPr>
        <w:pStyle w:val="Heading2"/>
      </w:pPr>
      <w:bookmarkStart w:id="588" w:name="_Toc45706101"/>
      <w:r w:rsidRPr="00E61C41">
        <w:t xml:space="preserve">VTS </w:t>
      </w:r>
      <w:ins w:id="589" w:author="Kevin Gregory" w:date="2020-07-15T11:13:00Z">
        <w:r w:rsidR="00B01C14">
          <w:t>Model</w:t>
        </w:r>
      </w:ins>
      <w:r w:rsidR="00E74E25">
        <w:t xml:space="preserve"> </w:t>
      </w:r>
      <w:r w:rsidR="00B01C14">
        <w:t>Course Certificate</w:t>
      </w:r>
      <w:bookmarkEnd w:id="588"/>
    </w:p>
    <w:p w14:paraId="231C9AB2" w14:textId="77777777" w:rsidR="00E61C41" w:rsidRPr="00E61C41" w:rsidRDefault="00E61C41" w:rsidP="00E61C41">
      <w:pPr>
        <w:pStyle w:val="Heading2separationline"/>
      </w:pPr>
    </w:p>
    <w:p w14:paraId="09CAE066" w14:textId="0DB153D6" w:rsidR="001D60E1" w:rsidRPr="00E61C41" w:rsidRDefault="001D60E1" w:rsidP="001D60E1">
      <w:pPr>
        <w:pStyle w:val="BodyText"/>
      </w:pPr>
      <w:r w:rsidRPr="00E61C41">
        <w:t xml:space="preserve">A </w:t>
      </w:r>
      <w:ins w:id="590" w:author="Kevin Gregory" w:date="2020-07-14T17:52:00Z">
        <w:r w:rsidR="00E74E25">
          <w:t xml:space="preserve">VTS model </w:t>
        </w:r>
      </w:ins>
      <w:ins w:id="591" w:author="Kevin Gregory" w:date="2020-07-14T17:49:00Z">
        <w:r w:rsidR="00E74E25">
          <w:t>c</w:t>
        </w:r>
      </w:ins>
      <w:del w:id="592" w:author="Kevin Gregory" w:date="2020-07-14T17:49:00Z">
        <w:r w:rsidRPr="00E61C41" w:rsidDel="00E74E25">
          <w:delText>C</w:delText>
        </w:r>
      </w:del>
      <w:r w:rsidRPr="00E61C41">
        <w:t xml:space="preserve">ourse </w:t>
      </w:r>
      <w:ins w:id="593" w:author="Kevin Gregory" w:date="2020-07-14T17:49:00Z">
        <w:r w:rsidR="00E74E25">
          <w:t>c</w:t>
        </w:r>
      </w:ins>
      <w:del w:id="594" w:author="Kevin Gregory" w:date="2020-07-14T17:49:00Z">
        <w:r w:rsidRPr="00E61C41" w:rsidDel="00E74E25">
          <w:delText>C</w:delText>
        </w:r>
      </w:del>
      <w:r w:rsidRPr="00E61C41">
        <w:t xml:space="preserve">ertificate </w:t>
      </w:r>
      <w:r w:rsidR="009B56CB">
        <w:t xml:space="preserve">is a document awarded by the </w:t>
      </w:r>
      <w:r w:rsidR="00BA01A6">
        <w:t>accredited</w:t>
      </w:r>
      <w:r w:rsidR="009B56CB">
        <w:t xml:space="preserve"> </w:t>
      </w:r>
      <w:del w:id="595" w:author="Kevin Gregory" w:date="2020-07-14T13:22:00Z">
        <w:r w:rsidR="009B56CB" w:rsidDel="005E39D5">
          <w:delText xml:space="preserve">VTS </w:delText>
        </w:r>
      </w:del>
      <w:r w:rsidR="009B56CB">
        <w:t xml:space="preserve">training organisation, to </w:t>
      </w:r>
      <w:ins w:id="596" w:author="Kevin Gregory" w:date="2020-07-14T13:25:00Z">
        <w:r w:rsidR="005E39D5">
          <w:t>confirm</w:t>
        </w:r>
      </w:ins>
      <w:del w:id="597" w:author="Kevin Gregory" w:date="2020-07-14T13:25:00Z">
        <w:r w:rsidR="009B56CB" w:rsidDel="005E39D5">
          <w:delText>indicate</w:delText>
        </w:r>
      </w:del>
      <w:r w:rsidR="009B56CB">
        <w:t xml:space="preserve"> that a </w:t>
      </w:r>
      <w:del w:id="598" w:author="Kevin Gregory" w:date="2020-07-14T13:22:00Z">
        <w:r w:rsidR="009B56CB" w:rsidDel="005E39D5">
          <w:delText>p</w:delText>
        </w:r>
        <w:r w:rsidR="00E61C41" w:rsidDel="005E39D5">
          <w:delText xml:space="preserve">articipant </w:delText>
        </w:r>
      </w:del>
      <w:ins w:id="599" w:author="Kevin Gregory" w:date="2020-07-14T13:22:00Z">
        <w:r w:rsidR="005E39D5">
          <w:t xml:space="preserve">trainee </w:t>
        </w:r>
      </w:ins>
      <w:r w:rsidR="009B56CB">
        <w:t>has</w:t>
      </w:r>
      <w:r w:rsidR="00E61C41">
        <w:t xml:space="preserve"> </w:t>
      </w:r>
      <w:del w:id="600" w:author="Jillian Carson-Jackson" w:date="2020-05-19T15:19:00Z">
        <w:r w:rsidR="000005D1" w:rsidDel="00826986">
          <w:delText>successful</w:delText>
        </w:r>
        <w:r w:rsidR="00E61C41" w:rsidDel="00826986">
          <w:delText xml:space="preserve"> </w:delText>
        </w:r>
      </w:del>
      <w:ins w:id="601" w:author="Jillian Carson-Jackson" w:date="2020-05-19T15:19:00Z">
        <w:r w:rsidR="00826986">
          <w:t xml:space="preserve">successfully </w:t>
        </w:r>
      </w:ins>
      <w:r w:rsidR="00E61C41">
        <w:t>complet</w:t>
      </w:r>
      <w:r w:rsidR="00BA01A6">
        <w:t>ed</w:t>
      </w:r>
      <w:r w:rsidR="00E61C41">
        <w:t xml:space="preserve"> </w:t>
      </w:r>
      <w:del w:id="602" w:author="Jillian Carson-Jackson" w:date="2020-05-19T15:19:00Z">
        <w:r w:rsidR="00E61C41" w:rsidDel="00826986">
          <w:delText>of their</w:delText>
        </w:r>
      </w:del>
      <w:ins w:id="603" w:author="Jillian Carson-Jackson" w:date="2020-05-19T15:19:00Z">
        <w:r w:rsidR="00826986">
          <w:t>a</w:t>
        </w:r>
      </w:ins>
      <w:r w:rsidR="00E61C41">
        <w:t xml:space="preserve"> VTS training </w:t>
      </w:r>
      <w:ins w:id="604" w:author="Kevin Gregory" w:date="2020-07-14T13:23:00Z">
        <w:r w:rsidR="005E39D5">
          <w:t>c</w:t>
        </w:r>
      </w:ins>
      <w:del w:id="605" w:author="Kevin Gregory" w:date="2020-07-14T13:23:00Z">
        <w:r w:rsidR="00E61C41" w:rsidDel="005E39D5">
          <w:delText>C</w:delText>
        </w:r>
      </w:del>
      <w:r w:rsidR="00E61C41">
        <w:t>ourse</w:t>
      </w:r>
      <w:r w:rsidR="002047D4" w:rsidRPr="00E61C41">
        <w:t>.</w:t>
      </w:r>
      <w:r w:rsidR="00E61C41">
        <w:t xml:space="preserve"> </w:t>
      </w:r>
      <w:r w:rsidRPr="00E61C41">
        <w:t>The course certificate should include:</w:t>
      </w:r>
    </w:p>
    <w:p w14:paraId="470F6778" w14:textId="4D736CE2" w:rsidR="001D60E1" w:rsidRPr="00E61C41" w:rsidRDefault="001D60E1" w:rsidP="00E61C41">
      <w:pPr>
        <w:pStyle w:val="Bullet1"/>
      </w:pPr>
      <w:r w:rsidRPr="00E61C41">
        <w:t>the candidate’s full name</w:t>
      </w:r>
      <w:ins w:id="606" w:author="Kevin Gregory" w:date="2020-07-14T17:49:00Z">
        <w:r w:rsidR="00E74E25">
          <w:t>;</w:t>
        </w:r>
      </w:ins>
    </w:p>
    <w:p w14:paraId="35014C33" w14:textId="56537CC9" w:rsidR="001D60E1" w:rsidRPr="00E61C41" w:rsidRDefault="001D60E1" w:rsidP="00E61C41">
      <w:pPr>
        <w:pStyle w:val="Bullet1"/>
      </w:pPr>
      <w:r w:rsidRPr="00E61C41">
        <w:t>the country in which it was awarded</w:t>
      </w:r>
      <w:ins w:id="607" w:author="Kevin Gregory" w:date="2020-07-14T17:49:00Z">
        <w:r w:rsidR="00E74E25">
          <w:t>;</w:t>
        </w:r>
      </w:ins>
    </w:p>
    <w:p w14:paraId="0DD4FFB2" w14:textId="2CD8A2D7" w:rsidR="001D60E1" w:rsidRPr="00E61C41" w:rsidRDefault="00E74E25" w:rsidP="00E61C41">
      <w:pPr>
        <w:pStyle w:val="Bullet1"/>
      </w:pPr>
      <w:ins w:id="608" w:author="Kevin Gregory" w:date="2020-07-14T17:49:00Z">
        <w:r>
          <w:t xml:space="preserve">authorised </w:t>
        </w:r>
      </w:ins>
      <w:r w:rsidR="001D60E1" w:rsidRPr="00E61C41">
        <w:t xml:space="preserve">signature of the </w:t>
      </w:r>
      <w:del w:id="609" w:author="Kevin Gregory" w:date="2020-07-14T17:49:00Z">
        <w:r w:rsidR="001D60E1" w:rsidRPr="00E61C41" w:rsidDel="00E74E25">
          <w:delText>issuing Authorit</w:delText>
        </w:r>
      </w:del>
      <w:del w:id="610" w:author="Kevin Gregory" w:date="2020-07-14T17:50:00Z">
        <w:r w:rsidR="001D60E1" w:rsidRPr="00E61C41" w:rsidDel="00E74E25">
          <w:delText>y and the</w:delText>
        </w:r>
      </w:del>
      <w:ins w:id="611" w:author="Kevin Gregory" w:date="2020-07-14T17:50:00Z">
        <w:r>
          <w:t>accredited</w:t>
        </w:r>
      </w:ins>
      <w:r w:rsidR="001D60E1" w:rsidRPr="00E61C41">
        <w:t xml:space="preserve"> training organisation</w:t>
      </w:r>
      <w:ins w:id="612" w:author="Kevin Gregory" w:date="2020-07-14T17:49:00Z">
        <w:r>
          <w:t>;</w:t>
        </w:r>
      </w:ins>
    </w:p>
    <w:p w14:paraId="3F6207DC" w14:textId="15005328" w:rsidR="001D60E1" w:rsidRPr="00E61C41" w:rsidRDefault="00E61C41" w:rsidP="00E61C41">
      <w:pPr>
        <w:pStyle w:val="Bullet1"/>
      </w:pPr>
      <w:r>
        <w:t>t</w:t>
      </w:r>
      <w:r w:rsidR="001D60E1" w:rsidRPr="00E61C41">
        <w:t>he</w:t>
      </w:r>
      <w:ins w:id="613" w:author="Kevin Gregory" w:date="2020-07-14T17:50:00Z">
        <w:r w:rsidR="00E74E25">
          <w:t xml:space="preserve"> name</w:t>
        </w:r>
      </w:ins>
      <w:r w:rsidR="001D60E1" w:rsidRPr="00E61C41">
        <w:t xml:space="preserve"> relevant </w:t>
      </w:r>
      <w:ins w:id="614" w:author="Kevin Gregory" w:date="2020-07-14T17:50:00Z">
        <w:r w:rsidR="00E74E25">
          <w:t xml:space="preserve">model </w:t>
        </w:r>
      </w:ins>
      <w:r w:rsidR="001D60E1" w:rsidRPr="00E61C41">
        <w:t>course</w:t>
      </w:r>
      <w:ins w:id="615" w:author="Kevin Gregory" w:date="2020-07-14T17:50:00Z">
        <w:r w:rsidR="00E74E25">
          <w:t>;</w:t>
        </w:r>
      </w:ins>
    </w:p>
    <w:p w14:paraId="2ED4659B" w14:textId="76A46783" w:rsidR="001D60E1" w:rsidRPr="00E61C41" w:rsidRDefault="001D60E1" w:rsidP="00E61C41">
      <w:pPr>
        <w:pStyle w:val="Bullet1"/>
      </w:pPr>
      <w:r w:rsidRPr="00E61C41">
        <w:t>date of birth and/or unique identification information</w:t>
      </w:r>
      <w:ins w:id="616" w:author="Kevin Gregory" w:date="2020-07-14T17:50:00Z">
        <w:r w:rsidR="00E74E25">
          <w:t>;</w:t>
        </w:r>
      </w:ins>
    </w:p>
    <w:p w14:paraId="254AA741" w14:textId="49E3BBBC" w:rsidR="001D60E1" w:rsidRPr="00E61C41" w:rsidRDefault="001D60E1" w:rsidP="00E61C41">
      <w:pPr>
        <w:pStyle w:val="Bullet1"/>
      </w:pPr>
      <w:r w:rsidRPr="00E61C41">
        <w:t>the date of award</w:t>
      </w:r>
      <w:ins w:id="617" w:author="Kevin Gregory" w:date="2020-07-14T17:50:00Z">
        <w:r w:rsidR="00E74E25">
          <w:t>;</w:t>
        </w:r>
      </w:ins>
      <w:ins w:id="618" w:author="Kevin Gregory" w:date="2020-07-15T14:34:00Z">
        <w:r w:rsidR="00BB4EB8">
          <w:t xml:space="preserve"> and</w:t>
        </w:r>
      </w:ins>
    </w:p>
    <w:p w14:paraId="3970A753" w14:textId="2E09387B" w:rsidR="00944281" w:rsidRPr="00E61C41" w:rsidRDefault="001D60E1" w:rsidP="00E61C41">
      <w:pPr>
        <w:pStyle w:val="Bullet1"/>
      </w:pPr>
      <w:r w:rsidRPr="00E61C41">
        <w:t>the unique serial number of the course certificate</w:t>
      </w:r>
      <w:ins w:id="619" w:author="Kevin Gregory" w:date="2020-07-14T17:50:00Z">
        <w:r w:rsidR="00E74E25">
          <w:t>.</w:t>
        </w:r>
      </w:ins>
    </w:p>
    <w:p w14:paraId="5122D290" w14:textId="52784E9F" w:rsidR="001D60E1" w:rsidRDefault="008D49B1" w:rsidP="00944281">
      <w:pPr>
        <w:pStyle w:val="BodyText"/>
      </w:pPr>
      <w:r>
        <w:t xml:space="preserve">The use of the IALA logo on a VTS model course certificate recognises that the Competent Authority </w:t>
      </w:r>
      <w:ins w:id="620" w:author="Kevin Gregory" w:date="2020-07-14T17:52:00Z">
        <w:r w:rsidR="00E74E25">
          <w:t xml:space="preserve">is a National Member of IALA and </w:t>
        </w:r>
      </w:ins>
      <w:r>
        <w:t xml:space="preserve">has </w:t>
      </w:r>
      <w:del w:id="621" w:author="Jillian Carson-Jackson" w:date="2020-05-19T15:20:00Z">
        <w:r w:rsidR="00D84C79" w:rsidDel="00FE4CED">
          <w:delText>accredited</w:delText>
        </w:r>
        <w:r w:rsidDel="00FE4CED">
          <w:delText xml:space="preserve"> </w:delText>
        </w:r>
      </w:del>
      <w:ins w:id="622" w:author="Jillian Carson-Jackson" w:date="2020-05-19T15:20:00Z">
        <w:r w:rsidR="00FE4CED">
          <w:t xml:space="preserve">approved </w:t>
        </w:r>
      </w:ins>
      <w:r>
        <w:t>the delivery of that VTS model course by a</w:t>
      </w:r>
      <w:ins w:id="623" w:author="Jillian Carson-Jackson" w:date="2020-05-19T15:20:00Z">
        <w:r w:rsidR="00FE4CED">
          <w:t>n accredited</w:t>
        </w:r>
      </w:ins>
      <w:r>
        <w:t xml:space="preserve"> training organisation.</w:t>
      </w:r>
    </w:p>
    <w:p w14:paraId="58EE684B" w14:textId="77777777" w:rsidR="00213275" w:rsidRDefault="00213275" w:rsidP="00213275">
      <w:pPr>
        <w:pStyle w:val="Heading3"/>
      </w:pPr>
      <w:bookmarkStart w:id="624" w:name="_Toc43909442"/>
      <w:r>
        <w:t>Record of Training – V-103/3 and V-103/5</w:t>
      </w:r>
      <w:bookmarkEnd w:id="624"/>
    </w:p>
    <w:p w14:paraId="6C6D03D3" w14:textId="1B981BD8" w:rsidR="00213275" w:rsidRPr="00FF400B" w:rsidRDefault="00213275" w:rsidP="00944281">
      <w:pPr>
        <w:pStyle w:val="BodyText"/>
      </w:pPr>
      <w:r>
        <w:t xml:space="preserve">On successful completion of V-103/3 (on-the-job training) and V-103/5 (recurrent, adaptation or refresher training) a course certificate should be issued, or the VTS certification logbook endorsed.  </w:t>
      </w:r>
    </w:p>
    <w:p w14:paraId="1C4DD343" w14:textId="45F3D232" w:rsidR="001D60E1" w:rsidRDefault="001D60E1" w:rsidP="00382638">
      <w:pPr>
        <w:pStyle w:val="Heading2"/>
      </w:pPr>
      <w:bookmarkStart w:id="625" w:name="_Toc45706102"/>
      <w:r w:rsidRPr="00FF400B">
        <w:t>R</w:t>
      </w:r>
      <w:r w:rsidR="00B01C14">
        <w:t>ecognition of Certificates</w:t>
      </w:r>
      <w:bookmarkEnd w:id="625"/>
    </w:p>
    <w:p w14:paraId="0EFE6856" w14:textId="77777777" w:rsidR="00D84C79" w:rsidRPr="00D84C79" w:rsidRDefault="00D84C79" w:rsidP="00D84C79">
      <w:pPr>
        <w:pStyle w:val="Heading2separationline"/>
      </w:pPr>
    </w:p>
    <w:p w14:paraId="5078FDCE" w14:textId="31822135" w:rsidR="00E74E25" w:rsidRPr="00E74E25" w:rsidRDefault="00E74E25" w:rsidP="00E74E25">
      <w:pPr>
        <w:pStyle w:val="BodyText"/>
        <w:rPr>
          <w:ins w:id="626" w:author="Kevin Gregory" w:date="2020-07-14T17:54:00Z"/>
        </w:rPr>
      </w:pPr>
      <w:ins w:id="627" w:author="Kevin Gregory" w:date="2020-07-14T17:54:00Z">
        <w:r w:rsidRPr="00E74E25">
          <w:t xml:space="preserve">A Competent Authority of another State may choose to </w:t>
        </w:r>
      </w:ins>
      <w:ins w:id="628" w:author="Kevin Gregory" w:date="2020-07-15T10:56:00Z">
        <w:r w:rsidR="00B140C5">
          <w:t xml:space="preserve">formally </w:t>
        </w:r>
      </w:ins>
      <w:ins w:id="629" w:author="Kevin Gregory" w:date="2020-07-14T17:54:00Z">
        <w:r w:rsidRPr="00E74E25">
          <w:t xml:space="preserve">recognise the </w:t>
        </w:r>
      </w:ins>
      <w:ins w:id="630" w:author="Kevin Gregory" w:date="2020-07-14T17:55:00Z">
        <w:r>
          <w:t>a</w:t>
        </w:r>
      </w:ins>
      <w:ins w:id="631" w:author="Kevin Gregory" w:date="2020-07-14T17:54:00Z">
        <w:r w:rsidRPr="00E74E25">
          <w:t xml:space="preserve">ccreditation and </w:t>
        </w:r>
      </w:ins>
      <w:ins w:id="632" w:author="Kevin Gregory" w:date="2020-07-14T17:55:00Z">
        <w:r>
          <w:t>a</w:t>
        </w:r>
      </w:ins>
      <w:ins w:id="633" w:author="Kevin Gregory" w:date="2020-07-14T17:54:00Z">
        <w:r w:rsidRPr="00E74E25">
          <w:t xml:space="preserve">pproval processes undertaken by the host country of </w:t>
        </w:r>
      </w:ins>
      <w:ins w:id="634" w:author="Kevin Gregory" w:date="2020-07-14T17:56:00Z">
        <w:r>
          <w:t>an accredited training organisation</w:t>
        </w:r>
      </w:ins>
      <w:ins w:id="635" w:author="Kevin Gregory" w:date="2020-07-15T14:34:00Z">
        <w:r w:rsidR="00BB4EB8">
          <w:t>,</w:t>
        </w:r>
      </w:ins>
      <w:ins w:id="636" w:author="Kevin Gregory" w:date="2020-07-15T14:07:00Z">
        <w:r w:rsidR="00615CF3">
          <w:t xml:space="preserve"> in accordance with IALA Guideline 1014</w:t>
        </w:r>
      </w:ins>
      <w:ins w:id="637" w:author="Kevin Gregory" w:date="2020-07-15T14:08:00Z">
        <w:r w:rsidR="00615CF3">
          <w:t xml:space="preserve"> </w:t>
        </w:r>
      </w:ins>
      <w:ins w:id="638" w:author="Kevin Gregory" w:date="2020-07-15T14:07:00Z">
        <w:r w:rsidR="00615CF3">
          <w:t>on the Accreditation and Approval process for VTS training</w:t>
        </w:r>
      </w:ins>
      <w:ins w:id="639" w:author="Kevin Gregory" w:date="2020-07-15T14:34:00Z">
        <w:r w:rsidR="00BB4EB8">
          <w:t>,</w:t>
        </w:r>
      </w:ins>
      <w:ins w:id="640" w:author="Kevin Gregory" w:date="2020-07-14T17:56:00Z">
        <w:r>
          <w:t xml:space="preserve"> </w:t>
        </w:r>
      </w:ins>
      <w:ins w:id="641" w:author="Kevin Gregory" w:date="2020-07-14T17:54:00Z">
        <w:r w:rsidRPr="00E74E25">
          <w:t xml:space="preserve">if it is satisfied with the training arrangements to </w:t>
        </w:r>
      </w:ins>
      <w:ins w:id="642" w:author="Kevin Gregory" w:date="2020-07-15T14:34:00Z">
        <w:r w:rsidR="00BB4EB8">
          <w:t>ensure</w:t>
        </w:r>
      </w:ins>
      <w:ins w:id="643" w:author="Kevin Gregory" w:date="2020-07-14T17:54:00Z">
        <w:r w:rsidRPr="00E74E25">
          <w:t xml:space="preserve"> the validity of qualifications issued within the other State.</w:t>
        </w:r>
      </w:ins>
    </w:p>
    <w:p w14:paraId="28F840D1" w14:textId="1D88E008" w:rsidR="001D60E1" w:rsidRPr="00FF400B" w:rsidDel="00E74E25" w:rsidRDefault="001D60E1" w:rsidP="001D60E1">
      <w:pPr>
        <w:pStyle w:val="BodyText"/>
        <w:rPr>
          <w:del w:id="644" w:author="Kevin Gregory" w:date="2020-07-14T17:57:00Z"/>
        </w:rPr>
      </w:pPr>
      <w:del w:id="645" w:author="Kevin Gregory" w:date="2020-07-14T17:57:00Z">
        <w:r w:rsidRPr="00FF400B" w:rsidDel="00E74E25">
          <w:delText xml:space="preserve">Where suitable reciprocal arrangements apply, the Competent Authority of one Country or State should recognise a VTS </w:delText>
        </w:r>
        <w:r w:rsidR="00FF400B" w:rsidRPr="00FF400B" w:rsidDel="00E74E25">
          <w:delText>c</w:delText>
        </w:r>
        <w:r w:rsidRPr="00FF400B" w:rsidDel="00E74E25">
          <w:delText xml:space="preserve">ourse </w:delText>
        </w:r>
        <w:r w:rsidR="00FF400B" w:rsidRPr="00FF400B" w:rsidDel="00E74E25">
          <w:delText>c</w:delText>
        </w:r>
        <w:r w:rsidRPr="00FF400B" w:rsidDel="00E74E25">
          <w:delText>ertificate of another Country or State provided that the:</w:delText>
        </w:r>
      </w:del>
    </w:p>
    <w:p w14:paraId="56DB567C" w14:textId="2FDEA34D" w:rsidR="001D60E1" w:rsidRPr="0063344E" w:rsidDel="00E74E25" w:rsidRDefault="001D60E1" w:rsidP="0063344E">
      <w:pPr>
        <w:pStyle w:val="Bullet1"/>
        <w:rPr>
          <w:del w:id="646" w:author="Kevin Gregory" w:date="2020-07-14T17:57:00Z"/>
          <w:i/>
        </w:rPr>
      </w:pPr>
      <w:del w:id="647" w:author="Kevin Gregory" w:date="2020-07-14T17:57:00Z">
        <w:r w:rsidRPr="00FF400B" w:rsidDel="00E74E25">
          <w:delText xml:space="preserve">certificate has been issued in accordance with </w:delText>
        </w:r>
        <w:r w:rsidR="00FF400B" w:rsidRPr="0063344E" w:rsidDel="00E74E25">
          <w:rPr>
            <w:i/>
          </w:rPr>
          <w:delText>R</w:delText>
        </w:r>
        <w:r w:rsidRPr="0063344E" w:rsidDel="00E74E25">
          <w:rPr>
            <w:i/>
          </w:rPr>
          <w:delText>ecommendation</w:delText>
        </w:r>
        <w:r w:rsidR="00FF400B" w:rsidRPr="0063344E" w:rsidDel="00E74E25">
          <w:rPr>
            <w:i/>
          </w:rPr>
          <w:delText xml:space="preserve"> </w:delText>
        </w:r>
        <w:r w:rsidR="00B83B63" w:rsidRPr="0063344E" w:rsidDel="00E74E25">
          <w:rPr>
            <w:i/>
          </w:rPr>
          <w:delText>R0103</w:delText>
        </w:r>
        <w:r w:rsidR="0063344E" w:rsidRPr="0063344E" w:rsidDel="00E74E25">
          <w:rPr>
            <w:i/>
          </w:rPr>
          <w:delText xml:space="preserve"> on Training and Certification of VTS Personnel</w:delText>
        </w:r>
      </w:del>
    </w:p>
    <w:p w14:paraId="5DCB47D5" w14:textId="1FA91D38" w:rsidR="00E60717" w:rsidRPr="00FF400B" w:rsidDel="00E74E25" w:rsidRDefault="001D60E1" w:rsidP="002047D4">
      <w:pPr>
        <w:pStyle w:val="Bullet1"/>
        <w:rPr>
          <w:del w:id="648" w:author="Kevin Gregory" w:date="2020-07-14T17:57:00Z"/>
        </w:rPr>
      </w:pPr>
      <w:del w:id="649" w:author="Kevin Gregory" w:date="2020-07-14T17:57:00Z">
        <w:r w:rsidRPr="00FF400B" w:rsidDel="00E74E25">
          <w:delText>Competent Authority is satisfied with the training arrangements of the other Country or State concerned.</w:delText>
        </w:r>
      </w:del>
    </w:p>
    <w:p w14:paraId="32173BA8" w14:textId="34BCC821" w:rsidR="00C436E2" w:rsidRPr="00FF400B" w:rsidRDefault="00C436E2" w:rsidP="00382638">
      <w:pPr>
        <w:pStyle w:val="Heading2"/>
      </w:pPr>
      <w:bookmarkStart w:id="650" w:name="_Toc45706103"/>
      <w:r w:rsidRPr="00FF400B">
        <w:t>V</w:t>
      </w:r>
      <w:r w:rsidR="00B01C14">
        <w:t>alidity</w:t>
      </w:r>
      <w:bookmarkEnd w:id="650"/>
    </w:p>
    <w:p w14:paraId="40586E27" w14:textId="77777777" w:rsidR="00C436E2" w:rsidRPr="00FF400B" w:rsidRDefault="00C436E2" w:rsidP="00C436E2">
      <w:pPr>
        <w:pStyle w:val="Heading2separationline"/>
      </w:pPr>
    </w:p>
    <w:p w14:paraId="58065AF4" w14:textId="0B2C86D7" w:rsidR="00AD4DA8" w:rsidRPr="00FF400B" w:rsidRDefault="00AD4DA8" w:rsidP="00AD4DA8">
      <w:pPr>
        <w:pStyle w:val="BodyText"/>
      </w:pPr>
      <w:r w:rsidRPr="00FF400B">
        <w:lastRenderedPageBreak/>
        <w:t>A qualification should be valid until either:</w:t>
      </w:r>
    </w:p>
    <w:p w14:paraId="06DC3044" w14:textId="1E43D40C" w:rsidR="00AD4DA8" w:rsidRPr="00FF400B" w:rsidRDefault="00AD4DA8" w:rsidP="00AD4DA8">
      <w:pPr>
        <w:pStyle w:val="Bullet1"/>
      </w:pPr>
      <w:r w:rsidRPr="00FF400B">
        <w:t>an assessment indicates that the holder has fallen below the standards, including medical requirements, set by the Competent Authority</w:t>
      </w:r>
      <w:del w:id="651" w:author="Kevin Gregory" w:date="2020-07-14T17:58:00Z">
        <w:r w:rsidRPr="00FF400B" w:rsidDel="00E74E25">
          <w:delText xml:space="preserve"> for qualifications</w:delText>
        </w:r>
      </w:del>
      <w:ins w:id="652" w:author="Kevin Gregory" w:date="2020-07-14T17:58:00Z">
        <w:r w:rsidR="00E74E25">
          <w:t>;</w:t>
        </w:r>
      </w:ins>
    </w:p>
    <w:p w14:paraId="48344A37" w14:textId="33173F4F" w:rsidR="00AD4DA8" w:rsidRPr="00FF400B" w:rsidRDefault="00AD4DA8" w:rsidP="00AD4DA8">
      <w:pPr>
        <w:pStyle w:val="Bullet1"/>
      </w:pPr>
      <w:r w:rsidRPr="00FF400B">
        <w:t xml:space="preserve">there is a break in service, for </w:t>
      </w:r>
      <w:ins w:id="653" w:author="Kevin Gregory" w:date="2020-07-14T17:58:00Z">
        <w:r w:rsidR="00E74E25">
          <w:t>any</w:t>
        </w:r>
      </w:ins>
      <w:del w:id="654" w:author="Kevin Gregory" w:date="2020-07-14T17:58:00Z">
        <w:r w:rsidRPr="00FF400B" w:rsidDel="00E74E25">
          <w:delText>whatever</w:delText>
        </w:r>
      </w:del>
      <w:r w:rsidRPr="00FF400B">
        <w:t xml:space="preserve"> reason, for a period defined by the Competent Authority</w:t>
      </w:r>
      <w:r w:rsidR="00D84C79">
        <w:t>,</w:t>
      </w:r>
      <w:r w:rsidRPr="00FF400B">
        <w:t xml:space="preserve"> or</w:t>
      </w:r>
    </w:p>
    <w:p w14:paraId="437B8460" w14:textId="4E461365" w:rsidR="00015E1F" w:rsidRPr="00E74E25" w:rsidRDefault="00AD4DA8" w:rsidP="00E74E25">
      <w:pPr>
        <w:pStyle w:val="Bullet1"/>
        <w:spacing w:after="200" w:line="276" w:lineRule="auto"/>
        <w:rPr>
          <w:ins w:id="655" w:author="Jillian Carson-Jackson" w:date="2020-05-19T15:24:00Z"/>
          <w:rFonts w:asciiTheme="majorHAnsi" w:eastAsiaTheme="majorEastAsia" w:hAnsiTheme="majorHAnsi" w:cstheme="majorBidi"/>
          <w:b/>
          <w:bCs/>
          <w:caps/>
          <w:color w:val="407EC9"/>
          <w:sz w:val="24"/>
          <w:szCs w:val="24"/>
        </w:rPr>
      </w:pPr>
      <w:r w:rsidRPr="00FF400B">
        <w:t>the maximum</w:t>
      </w:r>
      <w:r w:rsidR="00FF400B" w:rsidRPr="00FF400B">
        <w:t xml:space="preserve"> time period for undertaking revalidation</w:t>
      </w:r>
      <w:r w:rsidRPr="00FF400B">
        <w:t xml:space="preserve"> training has been reached.</w:t>
      </w:r>
      <w:ins w:id="656" w:author="Kevin Gregory" w:date="2020-04-15T12:17:00Z">
        <w:r w:rsidR="000D030B" w:rsidRPr="00E74E25">
          <w:rPr>
            <w:spacing w:val="-2"/>
          </w:rPr>
          <w:t xml:space="preserve"> </w:t>
        </w:r>
      </w:ins>
    </w:p>
    <w:p w14:paraId="6103F19C" w14:textId="51B57906" w:rsidR="00944281" w:rsidRPr="008D49B1" w:rsidRDefault="002C355F" w:rsidP="00382638">
      <w:pPr>
        <w:pStyle w:val="Heading2"/>
      </w:pPr>
      <w:bookmarkStart w:id="657" w:name="_Toc45706104"/>
      <w:ins w:id="658" w:author="Kevin Gregory" w:date="2020-07-14T18:37:00Z">
        <w:r>
          <w:t>Maintenance of</w:t>
        </w:r>
      </w:ins>
      <w:del w:id="659" w:author="Kevin Gregory" w:date="2020-07-14T18:37:00Z">
        <w:r w:rsidR="00FB4DA1" w:rsidRPr="008D49B1" w:rsidDel="002C355F">
          <w:delText>MAINTAINING</w:delText>
        </w:r>
      </w:del>
      <w:r w:rsidR="00FB4DA1" w:rsidRPr="008D49B1">
        <w:t xml:space="preserve"> </w:t>
      </w:r>
      <w:r w:rsidR="00B01C14">
        <w:t>training records</w:t>
      </w:r>
      <w:bookmarkEnd w:id="657"/>
    </w:p>
    <w:p w14:paraId="16EC91F2" w14:textId="38FA8108" w:rsidR="00FB4DA1" w:rsidRDefault="00FB4DA1" w:rsidP="00FB4DA1">
      <w:pPr>
        <w:pStyle w:val="Heading2separationline"/>
      </w:pPr>
    </w:p>
    <w:p w14:paraId="2F758A6C" w14:textId="727E429A" w:rsidR="008D49B1" w:rsidRDefault="008D49B1" w:rsidP="008D49B1">
      <w:pPr>
        <w:pStyle w:val="BodyText"/>
      </w:pPr>
      <w:r>
        <w:t xml:space="preserve">The VTS Authority should maintain training records for each </w:t>
      </w:r>
      <w:ins w:id="660" w:author="Kevin Gregory" w:date="2020-07-14T17:59:00Z">
        <w:r w:rsidR="00E74E25">
          <w:t xml:space="preserve">member of </w:t>
        </w:r>
      </w:ins>
      <w:r>
        <w:t>VTS personnel</w:t>
      </w:r>
      <w:ins w:id="661" w:author="Kevin Gregory" w:date="2020-07-14T17:59:00Z">
        <w:r w:rsidR="00E74E25">
          <w:t>. Such training records should include</w:t>
        </w:r>
      </w:ins>
      <w:ins w:id="662" w:author="Kevin Gregory" w:date="2020-07-14T18:00:00Z">
        <w:r w:rsidR="00E74E25">
          <w:t xml:space="preserve"> details of</w:t>
        </w:r>
      </w:ins>
      <w:r>
        <w:t>:</w:t>
      </w:r>
    </w:p>
    <w:p w14:paraId="62B14E90" w14:textId="59E62306" w:rsidR="008D49B1" w:rsidRDefault="00E74E25" w:rsidP="008D49B1">
      <w:pPr>
        <w:pStyle w:val="Bullet1"/>
      </w:pPr>
      <w:ins w:id="663" w:author="Kevin Gregory" w:date="2020-07-14T18:00:00Z">
        <w:r>
          <w:t>OJT</w:t>
        </w:r>
      </w:ins>
      <w:del w:id="664" w:author="Kevin Gregory" w:date="2020-07-14T18:00:00Z">
        <w:r w:rsidR="008D49B1" w:rsidDel="00E74E25">
          <w:delText>On-the-Job training</w:delText>
        </w:r>
      </w:del>
      <w:r w:rsidR="008D49B1">
        <w:t xml:space="preserve"> at each VTS</w:t>
      </w:r>
      <w:ins w:id="665" w:author="Kevin Gregory" w:date="2020-07-14T18:00:00Z">
        <w:r>
          <w:t xml:space="preserve"> centre</w:t>
        </w:r>
      </w:ins>
      <w:r w:rsidR="008D49B1">
        <w:t xml:space="preserve"> at which the holder is employed, the name of the OJT assessor and the date the training was completed</w:t>
      </w:r>
      <w:ins w:id="666" w:author="Kevin Gregory" w:date="2020-07-15T14:34:00Z">
        <w:r w:rsidR="00BB4EB8">
          <w:t>;</w:t>
        </w:r>
      </w:ins>
    </w:p>
    <w:p w14:paraId="7437E607" w14:textId="3925EF0B" w:rsidR="009B56CB" w:rsidRDefault="009B56CB" w:rsidP="009B56CB">
      <w:pPr>
        <w:pStyle w:val="Bullet1"/>
      </w:pPr>
      <w:r>
        <w:t xml:space="preserve">VTS </w:t>
      </w:r>
      <w:ins w:id="667" w:author="Kevin Gregory" w:date="2020-07-14T18:00:00Z">
        <w:r w:rsidR="00E74E25">
          <w:t>model</w:t>
        </w:r>
      </w:ins>
      <w:del w:id="668" w:author="Kevin Gregory" w:date="2020-07-14T18:00:00Z">
        <w:r w:rsidDel="00E74E25">
          <w:delText>training</w:delText>
        </w:r>
      </w:del>
      <w:r>
        <w:t xml:space="preserve"> courses </w:t>
      </w:r>
      <w:del w:id="669" w:author="Kevin Gregory" w:date="2020-07-14T18:00:00Z">
        <w:r w:rsidDel="00E74E25">
          <w:delText xml:space="preserve">(eg VTS </w:delText>
        </w:r>
        <w:r w:rsidR="00BA01A6" w:rsidDel="00E74E25">
          <w:delText>O</w:delText>
        </w:r>
        <w:r w:rsidDel="00E74E25">
          <w:delText xml:space="preserve">perator, Supervisor, OJT Instructor) </w:delText>
        </w:r>
      </w:del>
      <w:r>
        <w:t>successfully completed</w:t>
      </w:r>
      <w:ins w:id="670" w:author="Jillian Carson-Jackson" w:date="2020-05-19T15:25:00Z">
        <w:r w:rsidR="00E97B1B">
          <w:t>,</w:t>
        </w:r>
      </w:ins>
      <w:r>
        <w:t xml:space="preserve"> including the name of the </w:t>
      </w:r>
      <w:ins w:id="671" w:author="Kevin Gregory" w:date="2020-07-14T18:01:00Z">
        <w:r w:rsidR="00E74E25">
          <w:t xml:space="preserve">accredited training </w:t>
        </w:r>
      </w:ins>
      <w:r>
        <w:t>organisation where the course was undertaken</w:t>
      </w:r>
      <w:ins w:id="672" w:author="Kevin Gregory" w:date="2020-07-14T18:01:00Z">
        <w:r w:rsidR="00E74E25">
          <w:t xml:space="preserve"> and copies of the course certification</w:t>
        </w:r>
      </w:ins>
      <w:ins w:id="673" w:author="Kevin Gregory" w:date="2020-07-15T14:34:00Z">
        <w:r w:rsidR="00BB4EB8">
          <w:t>;</w:t>
        </w:r>
      </w:ins>
    </w:p>
    <w:p w14:paraId="65CC3DE9" w14:textId="68AEF5DC" w:rsidR="009B56CB" w:rsidRDefault="009B56CB" w:rsidP="009B56CB">
      <w:pPr>
        <w:pStyle w:val="Bullet1"/>
      </w:pPr>
      <w:r>
        <w:t>regular assessment records and the result</w:t>
      </w:r>
      <w:ins w:id="674" w:author="Kevin Gregory" w:date="2020-07-14T18:01:00Z">
        <w:r w:rsidR="00E74E25">
          <w:t>s</w:t>
        </w:r>
      </w:ins>
      <w:r>
        <w:t xml:space="preserve"> thereof</w:t>
      </w:r>
      <w:ins w:id="675" w:author="Kevin Gregory" w:date="2020-07-15T14:34:00Z">
        <w:r w:rsidR="00BB4EB8">
          <w:t>;</w:t>
        </w:r>
      </w:ins>
    </w:p>
    <w:p w14:paraId="676FFBCB" w14:textId="67FF96F6" w:rsidR="009B56CB" w:rsidRDefault="009B56CB" w:rsidP="009B56CB">
      <w:pPr>
        <w:pStyle w:val="Bullet1"/>
      </w:pPr>
      <w:r>
        <w:t>any break in service defined by the Competent/VTS Authority</w:t>
      </w:r>
      <w:ins w:id="676" w:author="Kevin Gregory" w:date="2020-07-15T14:34:00Z">
        <w:r w:rsidR="00BB4EB8">
          <w:t>;</w:t>
        </w:r>
      </w:ins>
    </w:p>
    <w:p w14:paraId="471FE066" w14:textId="7CE35591" w:rsidR="008D49B1" w:rsidRDefault="00213275" w:rsidP="008D49B1">
      <w:pPr>
        <w:pStyle w:val="Bullet1"/>
      </w:pPr>
      <w:r>
        <w:t xml:space="preserve">successful completion of recurrent, adaptation and updating training </w:t>
      </w:r>
      <w:r w:rsidR="008D49B1">
        <w:t xml:space="preserve">including the name of the </w:t>
      </w:r>
      <w:ins w:id="677" w:author="Kevin Gregory" w:date="2020-07-14T18:01:00Z">
        <w:r w:rsidR="00E74E25">
          <w:t xml:space="preserve">accredited training </w:t>
        </w:r>
      </w:ins>
      <w:r w:rsidR="008D49B1">
        <w:t xml:space="preserve">organisation at which the </w:t>
      </w:r>
      <w:ins w:id="678" w:author="Kevin Gregory" w:date="2020-07-14T18:01:00Z">
        <w:r w:rsidR="00E74E25">
          <w:t>qualification</w:t>
        </w:r>
      </w:ins>
      <w:del w:id="679" w:author="Kevin Gregory" w:date="2020-07-14T18:01:00Z">
        <w:r w:rsidR="008D49B1" w:rsidDel="00E74E25">
          <w:delText>Certificate</w:delText>
        </w:r>
      </w:del>
      <w:r w:rsidR="008D49B1">
        <w:t xml:space="preserve"> was revalidated</w:t>
      </w:r>
      <w:del w:id="680" w:author="Kevin Gregory" w:date="2020-07-14T18:02:00Z">
        <w:r w:rsidR="008D49B1" w:rsidDel="00E74E25">
          <w:delText>, the signature of the person responsible for the revalidation</w:delText>
        </w:r>
        <w:r w:rsidR="00B83B63" w:rsidDel="00E74E25">
          <w:delText>,</w:delText>
        </w:r>
      </w:del>
      <w:r w:rsidR="008D49B1">
        <w:t xml:space="preserve"> and the date of revalidation</w:t>
      </w:r>
      <w:ins w:id="681" w:author="Kevin Gregory" w:date="2020-07-15T14:35:00Z">
        <w:r w:rsidR="00BB4EB8">
          <w:t>; and</w:t>
        </w:r>
      </w:ins>
    </w:p>
    <w:p w14:paraId="23614B47" w14:textId="78A2ED99" w:rsidR="008D49B1" w:rsidRDefault="008D49B1" w:rsidP="008D49B1">
      <w:pPr>
        <w:pStyle w:val="Bullet1"/>
      </w:pPr>
      <w:r>
        <w:t>any other relevant course</w:t>
      </w:r>
      <w:del w:id="682" w:author="Kevin Gregory" w:date="2020-07-14T18:02:00Z">
        <w:r w:rsidDel="0007240C">
          <w:delText>,</w:delText>
        </w:r>
      </w:del>
      <w:r>
        <w:t xml:space="preserve"> or training successfully completed (</w:t>
      </w:r>
      <w:del w:id="683" w:author="Kevin Gregory" w:date="2020-07-14T18:02:00Z">
        <w:r w:rsidDel="00E74E25">
          <w:delText>eg</w:delText>
        </w:r>
      </w:del>
      <w:ins w:id="684" w:author="Kevin Gregory" w:date="2020-07-14T18:02:00Z">
        <w:r w:rsidR="00E74E25">
          <w:t>e.g.</w:t>
        </w:r>
      </w:ins>
      <w:r>
        <w:t xml:space="preserve"> first aid training)</w:t>
      </w:r>
      <w:ins w:id="685" w:author="Kevin Gregory" w:date="2020-07-14T18:02:00Z">
        <w:r w:rsidR="00E74E25">
          <w:t>.</w:t>
        </w:r>
      </w:ins>
    </w:p>
    <w:p w14:paraId="7D34DD4E" w14:textId="2C0C4D8C" w:rsidR="00FB4DA1" w:rsidRDefault="008D49B1" w:rsidP="008D49B1">
      <w:pPr>
        <w:pStyle w:val="BodyText"/>
      </w:pPr>
      <w:r>
        <w:t xml:space="preserve">VTS </w:t>
      </w:r>
      <w:r w:rsidR="00BA01A6">
        <w:t>c</w:t>
      </w:r>
      <w:r>
        <w:t xml:space="preserve">ourse </w:t>
      </w:r>
      <w:r w:rsidR="00BA01A6">
        <w:t>c</w:t>
      </w:r>
      <w:r>
        <w:t xml:space="preserve">ertificates </w:t>
      </w:r>
      <w:del w:id="686" w:author="Kevin Gregory" w:date="2020-07-14T18:02:00Z">
        <w:r w:rsidDel="0007240C">
          <w:delText xml:space="preserve">and </w:delText>
        </w:r>
        <w:r w:rsidR="00BA01A6" w:rsidDel="0007240C">
          <w:delText>c</w:delText>
        </w:r>
        <w:r w:rsidDel="0007240C">
          <w:delText xml:space="preserve">ertification </w:delText>
        </w:r>
        <w:r w:rsidR="00BA01A6" w:rsidDel="0007240C">
          <w:delText>l</w:delText>
        </w:r>
        <w:r w:rsidDel="0007240C">
          <w:delText>ogs</w:delText>
        </w:r>
      </w:del>
      <w:r>
        <w:t xml:space="preserve"> should be in the official language or languages of the awarding country.  If the language used is not English, the text should include a translation into that language.</w:t>
      </w:r>
    </w:p>
    <w:p w14:paraId="23D17367" w14:textId="5B032FC2" w:rsidR="008D49B1" w:rsidRDefault="008D49B1" w:rsidP="008D49B1">
      <w:pPr>
        <w:pStyle w:val="BodyText"/>
      </w:pPr>
      <w:r>
        <w:t>The Competent Authority / VTS Authority may consider issuing a VTS certification log as a means to formally record course certificates and training activities of VTS personnel.  The log should include (but not be limited to):</w:t>
      </w:r>
    </w:p>
    <w:p w14:paraId="3544EA1F" w14:textId="19670F22" w:rsidR="008D49B1" w:rsidRDefault="00B83B63" w:rsidP="00A90C21">
      <w:pPr>
        <w:pStyle w:val="Bullet1"/>
      </w:pPr>
      <w:r>
        <w:t>the holders full name</w:t>
      </w:r>
      <w:ins w:id="687" w:author="Kevin Gregory" w:date="2020-07-15T14:35:00Z">
        <w:r w:rsidR="00BB4EB8">
          <w:t>;</w:t>
        </w:r>
      </w:ins>
    </w:p>
    <w:p w14:paraId="2FD6677A" w14:textId="404C73ED" w:rsidR="008D49B1" w:rsidRDefault="008D49B1" w:rsidP="00A90C21">
      <w:pPr>
        <w:pStyle w:val="Bullet1"/>
      </w:pPr>
      <w:r>
        <w:t xml:space="preserve">the </w:t>
      </w:r>
      <w:r w:rsidR="00B83B63">
        <w:t>country in which it was awarded</w:t>
      </w:r>
      <w:ins w:id="688" w:author="Kevin Gregory" w:date="2020-07-15T14:35:00Z">
        <w:r w:rsidR="00BB4EB8">
          <w:t>;</w:t>
        </w:r>
      </w:ins>
    </w:p>
    <w:p w14:paraId="4F4C8059" w14:textId="1CA772BC" w:rsidR="008D49B1" w:rsidRDefault="008D49B1" w:rsidP="00A90C21">
      <w:pPr>
        <w:pStyle w:val="Bullet1"/>
      </w:pPr>
      <w:r>
        <w:t>date of birth and/or unique identification information</w:t>
      </w:r>
      <w:ins w:id="689" w:author="Kevin Gregory" w:date="2020-07-15T14:35:00Z">
        <w:r w:rsidR="00BB4EB8">
          <w:t>;</w:t>
        </w:r>
      </w:ins>
    </w:p>
    <w:p w14:paraId="44E4A5AE" w14:textId="0E4A2F6E" w:rsidR="008D49B1" w:rsidRDefault="00B83B63" w:rsidP="00A90C21">
      <w:pPr>
        <w:pStyle w:val="Bullet1"/>
      </w:pPr>
      <w:r>
        <w:t>the date of issue</w:t>
      </w:r>
      <w:ins w:id="690" w:author="Kevin Gregory" w:date="2020-07-15T14:35:00Z">
        <w:r w:rsidR="00BB4EB8">
          <w:t>;</w:t>
        </w:r>
      </w:ins>
    </w:p>
    <w:p w14:paraId="12B4EBC4" w14:textId="5E3FE4A8" w:rsidR="008D49B1" w:rsidRDefault="00B83B63" w:rsidP="00A90C21">
      <w:pPr>
        <w:pStyle w:val="Bullet1"/>
      </w:pPr>
      <w:r>
        <w:t>a unique serial number</w:t>
      </w:r>
      <w:ins w:id="691" w:author="Kevin Gregory" w:date="2020-07-15T14:35:00Z">
        <w:r w:rsidR="00BB4EB8">
          <w:t>; and</w:t>
        </w:r>
      </w:ins>
    </w:p>
    <w:p w14:paraId="5C8C2A46" w14:textId="63DA4041" w:rsidR="00FB4DA1" w:rsidRDefault="008D49B1" w:rsidP="00A90C21">
      <w:pPr>
        <w:pStyle w:val="Bullet1"/>
      </w:pPr>
      <w:r>
        <w:t xml:space="preserve">brief details of the VTS </w:t>
      </w:r>
      <w:ins w:id="692" w:author="Kevin Gregory" w:date="2020-07-14T18:03:00Z">
        <w:r w:rsidR="0007240C">
          <w:t>qualifications</w:t>
        </w:r>
      </w:ins>
      <w:del w:id="693" w:author="Kevin Gregory" w:date="2020-07-14T18:03:00Z">
        <w:r w:rsidDel="0007240C">
          <w:delText>course certificate(s)</w:delText>
        </w:r>
      </w:del>
      <w:r>
        <w:t xml:space="preserve"> held, including the </w:t>
      </w:r>
      <w:r w:rsidR="00014046">
        <w:t xml:space="preserve">certificate </w:t>
      </w:r>
      <w:r>
        <w:t>number</w:t>
      </w:r>
      <w:r w:rsidR="00B83B63">
        <w:t>.</w:t>
      </w:r>
    </w:p>
    <w:p w14:paraId="50622147" w14:textId="30664323" w:rsidR="00944281" w:rsidRPr="00F55AD7" w:rsidRDefault="00944281" w:rsidP="00944281">
      <w:pPr>
        <w:pStyle w:val="Heading1"/>
      </w:pPr>
      <w:bookmarkStart w:id="694" w:name="_Toc45706105"/>
      <w:r>
        <w:t xml:space="preserve">MAINTAINING </w:t>
      </w:r>
      <w:ins w:id="695" w:author="Kevin Gregory" w:date="2020-07-15T09:41:00Z">
        <w:r w:rsidR="00FD6FD3">
          <w:t>VTS</w:t>
        </w:r>
      </w:ins>
      <w:del w:id="696" w:author="Kevin Gregory" w:date="2020-07-15T09:41:00Z">
        <w:r w:rsidDel="00FD6FD3">
          <w:delText>THE</w:delText>
        </w:r>
      </w:del>
      <w:r>
        <w:t xml:space="preserve"> QUALFICATIONS</w:t>
      </w:r>
      <w:bookmarkEnd w:id="694"/>
    </w:p>
    <w:p w14:paraId="5FA37F0D" w14:textId="77777777" w:rsidR="00944281" w:rsidRPr="00F55AD7" w:rsidRDefault="00944281" w:rsidP="00944281">
      <w:pPr>
        <w:pStyle w:val="Heading1separatationline"/>
      </w:pPr>
    </w:p>
    <w:p w14:paraId="0CDDA636" w14:textId="6725C4FD" w:rsidR="00460449" w:rsidRPr="00F55AD7" w:rsidRDefault="00460449" w:rsidP="00460449">
      <w:pPr>
        <w:pStyle w:val="Heading2"/>
        <w:rPr>
          <w:ins w:id="697" w:author="Kevin Gregory" w:date="2020-07-15T10:25:00Z"/>
        </w:rPr>
      </w:pPr>
      <w:bookmarkStart w:id="698" w:name="_Toc45706106"/>
      <w:commentRangeStart w:id="699"/>
      <w:commentRangeStart w:id="700"/>
      <w:ins w:id="701" w:author="Kevin Gregory" w:date="2020-07-15T10:25:00Z">
        <w:r>
          <w:t>F</w:t>
        </w:r>
      </w:ins>
      <w:ins w:id="702" w:author="Kevin Gregory" w:date="2020-07-15T11:45:00Z">
        <w:r w:rsidR="00C7010F">
          <w:t xml:space="preserve">ormal </w:t>
        </w:r>
      </w:ins>
      <w:ins w:id="703" w:author="Kevin Gregory" w:date="2020-07-15T11:46:00Z">
        <w:r w:rsidR="00C7010F">
          <w:t>Revalidation Training</w:t>
        </w:r>
      </w:ins>
      <w:bookmarkEnd w:id="698"/>
      <w:commentRangeEnd w:id="699"/>
      <w:ins w:id="704" w:author="Kevin Gregory" w:date="2020-07-16T11:23:00Z">
        <w:r w:rsidR="00607F07">
          <w:rPr>
            <w:rStyle w:val="CommentReference"/>
            <w:rFonts w:asciiTheme="minorHAnsi" w:eastAsiaTheme="minorHAnsi" w:hAnsiTheme="minorHAnsi" w:cstheme="minorBidi"/>
            <w:b w:val="0"/>
            <w:bCs w:val="0"/>
            <w:caps w:val="0"/>
            <w:color w:val="auto"/>
          </w:rPr>
          <w:commentReference w:id="699"/>
        </w:r>
      </w:ins>
      <w:commentRangeEnd w:id="700"/>
      <w:r w:rsidR="00865B8F">
        <w:rPr>
          <w:rStyle w:val="CommentReference"/>
          <w:rFonts w:asciiTheme="minorHAnsi" w:eastAsiaTheme="minorHAnsi" w:hAnsiTheme="minorHAnsi" w:cstheme="minorBidi"/>
          <w:b w:val="0"/>
          <w:bCs w:val="0"/>
          <w:caps w:val="0"/>
          <w:color w:val="auto"/>
        </w:rPr>
        <w:commentReference w:id="700"/>
      </w:r>
    </w:p>
    <w:p w14:paraId="2E3E308C" w14:textId="77777777" w:rsidR="00460449" w:rsidRPr="00F55AD7" w:rsidRDefault="00460449" w:rsidP="00460449">
      <w:pPr>
        <w:pStyle w:val="Heading2separationline"/>
        <w:rPr>
          <w:ins w:id="705" w:author="Kevin Gregory" w:date="2020-07-15T10:25:00Z"/>
        </w:rPr>
      </w:pPr>
    </w:p>
    <w:p w14:paraId="481A6CC5" w14:textId="77777777" w:rsidR="00BE7255" w:rsidRDefault="00643E43" w:rsidP="00BE7255">
      <w:pPr>
        <w:pStyle w:val="BodyText"/>
        <w:rPr>
          <w:ins w:id="706" w:author="Kevin Gregory" w:date="2020-07-15T14:18:00Z"/>
          <w:rFonts w:ascii="Calibri" w:hAnsi="Calibri" w:cs="Calibri"/>
          <w:color w:val="000000"/>
          <w:lang w:val="en-AU"/>
        </w:rPr>
      </w:pPr>
      <w:ins w:id="707" w:author="Kevin Gregory" w:date="2020-07-15T10:26:00Z">
        <w:r>
          <w:t>T</w:t>
        </w:r>
        <w:r w:rsidRPr="008D4389">
          <w:t xml:space="preserve">o ensure the continued maintenance of a VTS qualification, the Competent Authority should implement a process of revalidation training. </w:t>
        </w:r>
        <w:r>
          <w:t>Revalidation training</w:t>
        </w:r>
        <w:r w:rsidRPr="008D4389">
          <w:t xml:space="preserve"> consists of periodic </w:t>
        </w:r>
      </w:ins>
      <w:ins w:id="708" w:author="Kevin Gregory" w:date="2020-07-15T14:09:00Z">
        <w:r w:rsidR="00BE7255">
          <w:t>r</w:t>
        </w:r>
      </w:ins>
      <w:ins w:id="709" w:author="Kevin Gregory" w:date="2020-07-15T10:26:00Z">
        <w:r w:rsidRPr="008D4389">
          <w:t xml:space="preserve">ecurrent </w:t>
        </w:r>
        <w:r>
          <w:t>t</w:t>
        </w:r>
        <w:r w:rsidRPr="008D4389">
          <w:t>raining</w:t>
        </w:r>
        <w:r>
          <w:t xml:space="preserve"> which </w:t>
        </w:r>
        <w:r w:rsidRPr="008D4389">
          <w:t xml:space="preserve">should be supplemented by </w:t>
        </w:r>
        <w:r>
          <w:t>a</w:t>
        </w:r>
        <w:r w:rsidRPr="008D4389">
          <w:t xml:space="preserve">daptation </w:t>
        </w:r>
        <w:r>
          <w:t>t</w:t>
        </w:r>
        <w:r w:rsidRPr="008D4389">
          <w:t xml:space="preserve">raining and/or </w:t>
        </w:r>
        <w:r>
          <w:t>u</w:t>
        </w:r>
        <w:r w:rsidRPr="008D4389">
          <w:t xml:space="preserve">pdating </w:t>
        </w:r>
        <w:r>
          <w:t>t</w:t>
        </w:r>
        <w:r w:rsidRPr="008D4389">
          <w:t>raining as deemed necessary</w:t>
        </w:r>
      </w:ins>
      <w:ins w:id="710" w:author="Kevin Gregory" w:date="2020-07-15T14:16:00Z">
        <w:r w:rsidR="00BE7255">
          <w:t>.</w:t>
        </w:r>
      </w:ins>
      <w:ins w:id="711" w:author="Kevin Gregory" w:date="2020-07-15T14:17:00Z">
        <w:r w:rsidR="00BE7255" w:rsidRPr="00BE7255">
          <w:rPr>
            <w:rFonts w:ascii="Calibri" w:hAnsi="Calibri" w:cs="Calibri"/>
            <w:color w:val="000000"/>
            <w:lang w:val="en-AU"/>
          </w:rPr>
          <w:t xml:space="preserve"> </w:t>
        </w:r>
      </w:ins>
    </w:p>
    <w:p w14:paraId="768A1C20" w14:textId="71055B38" w:rsidR="00643E43" w:rsidRDefault="00BE7255" w:rsidP="00BE7255">
      <w:pPr>
        <w:pStyle w:val="BodyText"/>
        <w:rPr>
          <w:ins w:id="712" w:author="Kevin Gregory" w:date="2020-07-15T10:26:00Z"/>
        </w:rPr>
      </w:pPr>
      <w:ins w:id="713" w:author="Kevin Gregory" w:date="2020-07-15T14:17:00Z">
        <w:r>
          <w:rPr>
            <w:rFonts w:ascii="Calibri" w:hAnsi="Calibri" w:cs="Calibri"/>
            <w:color w:val="000000"/>
            <w:lang w:val="en-AU"/>
          </w:rPr>
          <w:lastRenderedPageBreak/>
          <w:t xml:space="preserve">Revalidation training is </w:t>
        </w:r>
      </w:ins>
      <w:ins w:id="714" w:author="Kevin Gregory" w:date="2020-07-15T14:18:00Z">
        <w:r>
          <w:rPr>
            <w:rFonts w:ascii="Calibri" w:hAnsi="Calibri" w:cs="Calibri"/>
            <w:color w:val="000000"/>
            <w:lang w:val="en-AU"/>
          </w:rPr>
          <w:t>supported</w:t>
        </w:r>
      </w:ins>
      <w:ins w:id="715" w:author="Kevin Gregory" w:date="2020-07-15T14:17:00Z">
        <w:r>
          <w:rPr>
            <w:rFonts w:ascii="Calibri" w:hAnsi="Calibri" w:cs="Calibri"/>
            <w:color w:val="000000"/>
            <w:lang w:val="en-AU"/>
          </w:rPr>
          <w:t xml:space="preserve"> by a process of periodic performance assessment of VTS personnel. </w:t>
        </w:r>
        <w:r w:rsidRPr="000032B3">
          <w:rPr>
            <w:rFonts w:ascii="Calibri" w:hAnsi="Calibri" w:cs="Calibri"/>
            <w:color w:val="000000"/>
            <w:lang w:val="en-AU"/>
          </w:rPr>
          <w:t xml:space="preserve">It is essential that once </w:t>
        </w:r>
        <w:r>
          <w:rPr>
            <w:rFonts w:ascii="Calibri" w:hAnsi="Calibri" w:cs="Calibri"/>
            <w:color w:val="000000"/>
            <w:lang w:val="en-AU"/>
          </w:rPr>
          <w:t xml:space="preserve">VTS personnel are </w:t>
        </w:r>
        <w:r w:rsidRPr="000032B3">
          <w:rPr>
            <w:rFonts w:ascii="Calibri" w:hAnsi="Calibri" w:cs="Calibri"/>
            <w:color w:val="000000"/>
            <w:lang w:val="en-AU"/>
          </w:rPr>
          <w:t xml:space="preserve">suitably qualified and </w:t>
        </w:r>
        <w:r>
          <w:rPr>
            <w:rFonts w:ascii="Calibri" w:hAnsi="Calibri" w:cs="Calibri"/>
            <w:color w:val="000000"/>
            <w:lang w:val="en-AU"/>
          </w:rPr>
          <w:t>certified</w:t>
        </w:r>
        <w:r w:rsidRPr="000032B3">
          <w:rPr>
            <w:rFonts w:ascii="Calibri" w:hAnsi="Calibri" w:cs="Calibri"/>
            <w:color w:val="000000"/>
            <w:lang w:val="en-AU"/>
          </w:rPr>
          <w:t xml:space="preserve">, their performance </w:t>
        </w:r>
      </w:ins>
      <w:ins w:id="716" w:author="Kevin Gregory" w:date="2020-07-15T14:18:00Z">
        <w:r>
          <w:rPr>
            <w:rFonts w:ascii="Calibri" w:hAnsi="Calibri" w:cs="Calibri"/>
            <w:color w:val="000000"/>
            <w:lang w:val="en-AU"/>
          </w:rPr>
          <w:t>is</w:t>
        </w:r>
      </w:ins>
      <w:ins w:id="717" w:author="Kevin Gregory" w:date="2020-07-15T14:17:00Z">
        <w:r w:rsidRPr="000032B3">
          <w:rPr>
            <w:rFonts w:ascii="Calibri" w:hAnsi="Calibri" w:cs="Calibri"/>
            <w:color w:val="000000"/>
            <w:lang w:val="en-AU"/>
          </w:rPr>
          <w:t xml:space="preserve"> observed and monitored to ensure that the established standards continue to </w:t>
        </w:r>
        <w:r>
          <w:rPr>
            <w:rFonts w:ascii="Calibri" w:hAnsi="Calibri" w:cs="Calibri"/>
            <w:color w:val="000000"/>
            <w:lang w:val="en-AU"/>
          </w:rPr>
          <w:t xml:space="preserve">be </w:t>
        </w:r>
        <w:r w:rsidRPr="000032B3">
          <w:rPr>
            <w:rFonts w:ascii="Calibri" w:hAnsi="Calibri" w:cs="Calibri"/>
            <w:color w:val="000000"/>
            <w:lang w:val="en-AU"/>
          </w:rPr>
          <w:t>met.</w:t>
        </w:r>
      </w:ins>
    </w:p>
    <w:p w14:paraId="22D936EA" w14:textId="2F1FC795" w:rsidR="00460449" w:rsidRDefault="00460449" w:rsidP="00460449">
      <w:pPr>
        <w:pStyle w:val="BodyText"/>
        <w:spacing w:before="120" w:line="240" w:lineRule="auto"/>
        <w:rPr>
          <w:ins w:id="718" w:author="Kevin Gregory" w:date="2020-07-15T10:25:00Z"/>
        </w:rPr>
      </w:pPr>
      <w:ins w:id="719" w:author="Kevin Gregory" w:date="2020-07-15T10:25:00Z">
        <w:r>
          <w:t xml:space="preserve">Revalidation </w:t>
        </w:r>
      </w:ins>
      <w:ins w:id="720" w:author="Kevin Gregory" w:date="2020-07-15T14:16:00Z">
        <w:r w:rsidR="00BE7255">
          <w:t>t</w:t>
        </w:r>
      </w:ins>
      <w:ins w:id="721" w:author="Kevin Gregory" w:date="2020-07-15T10:25:00Z">
        <w:r w:rsidRPr="00977869">
          <w:t>raining provide</w:t>
        </w:r>
        <w:r>
          <w:t>s</w:t>
        </w:r>
        <w:r w:rsidRPr="00977869">
          <w:t xml:space="preserve"> a structured means </w:t>
        </w:r>
        <w:r>
          <w:t xml:space="preserve">to </w:t>
        </w:r>
        <w:r w:rsidRPr="00FA0F4A">
          <w:rPr>
            <w:rFonts w:ascii="Calibri" w:hAnsi="Calibri" w:cs="Calibri"/>
            <w:color w:val="000000"/>
            <w:lang w:val="en-AU"/>
          </w:rPr>
          <w:t xml:space="preserve">ensure the holder of a VTS qualification </w:t>
        </w:r>
        <w:r w:rsidRPr="00977869">
          <w:t>maintain</w:t>
        </w:r>
        <w:r>
          <w:t>s their</w:t>
        </w:r>
        <w:r w:rsidRPr="00977869">
          <w:t xml:space="preserve"> professional currency, reinforcement of previous training, and providing for continuous professional development.</w:t>
        </w:r>
      </w:ins>
    </w:p>
    <w:p w14:paraId="021C7080" w14:textId="77777777" w:rsidR="00460449" w:rsidRDefault="00460449" w:rsidP="00460449">
      <w:pPr>
        <w:pStyle w:val="BodyText"/>
        <w:spacing w:before="120" w:line="240" w:lineRule="auto"/>
        <w:rPr>
          <w:ins w:id="722" w:author="Kevin Gregory" w:date="2020-07-15T10:25:00Z"/>
        </w:rPr>
      </w:pPr>
      <w:ins w:id="723" w:author="Kevin Gregory" w:date="2020-07-15T10:25:00Z">
        <w:r>
          <w:t>Revalidation of a VTS qualification may be required when:</w:t>
        </w:r>
      </w:ins>
    </w:p>
    <w:p w14:paraId="1814888A" w14:textId="11C307B0" w:rsidR="00460449" w:rsidRPr="0013408A" w:rsidRDefault="00BB4EB8" w:rsidP="00460449">
      <w:pPr>
        <w:pStyle w:val="Bullet1"/>
        <w:rPr>
          <w:ins w:id="724" w:author="Kevin Gregory" w:date="2020-07-15T10:25:00Z"/>
        </w:rPr>
      </w:pPr>
      <w:ins w:id="725" w:author="Kevin Gregory" w:date="2020-07-15T14:36:00Z">
        <w:r>
          <w:t>t</w:t>
        </w:r>
      </w:ins>
      <w:ins w:id="726" w:author="Kevin Gregory" w:date="2020-07-15T10:25:00Z">
        <w:r w:rsidR="00460449" w:rsidRPr="0013408A">
          <w:t>he VTS qualification or VTS certification log is approaching its expiry date</w:t>
        </w:r>
      </w:ins>
      <w:ins w:id="727" w:author="Kevin Gregory" w:date="2020-07-15T14:35:00Z">
        <w:r>
          <w:t>;</w:t>
        </w:r>
      </w:ins>
    </w:p>
    <w:p w14:paraId="66C6C5CA" w14:textId="4C15977F" w:rsidR="00460449" w:rsidRPr="0013408A" w:rsidRDefault="00BB4EB8" w:rsidP="00460449">
      <w:pPr>
        <w:pStyle w:val="Bullet1"/>
        <w:rPr>
          <w:ins w:id="728" w:author="Kevin Gregory" w:date="2020-07-15T10:25:00Z"/>
        </w:rPr>
      </w:pPr>
      <w:ins w:id="729" w:author="Kevin Gregory" w:date="2020-07-15T14:36:00Z">
        <w:r>
          <w:t>t</w:t>
        </w:r>
      </w:ins>
      <w:ins w:id="730" w:author="Kevin Gregory" w:date="2020-07-15T10:25:00Z">
        <w:r w:rsidR="00460449" w:rsidRPr="0013408A">
          <w:t>here are changes in the physical environment of the VTS</w:t>
        </w:r>
        <w:r w:rsidR="00460449">
          <w:t>,</w:t>
        </w:r>
        <w:r w:rsidR="00460449" w:rsidRPr="0013408A">
          <w:t xml:space="preserve"> or tasks which necessitate additional training</w:t>
        </w:r>
        <w:r w:rsidR="00460449">
          <w:t xml:space="preserve"> for VTS personnel</w:t>
        </w:r>
      </w:ins>
      <w:ins w:id="731" w:author="Kevin Gregory" w:date="2020-07-15T14:35:00Z">
        <w:r>
          <w:t>; or</w:t>
        </w:r>
      </w:ins>
    </w:p>
    <w:p w14:paraId="729EB4F1" w14:textId="48AD92E8" w:rsidR="00460449" w:rsidRPr="0013408A" w:rsidRDefault="00BB4EB8" w:rsidP="00460449">
      <w:pPr>
        <w:pStyle w:val="Bullet1"/>
        <w:rPr>
          <w:ins w:id="732" w:author="Kevin Gregory" w:date="2020-07-15T10:25:00Z"/>
        </w:rPr>
      </w:pPr>
      <w:ins w:id="733" w:author="Kevin Gregory" w:date="2020-07-15T14:36:00Z">
        <w:r>
          <w:t>t</w:t>
        </w:r>
      </w:ins>
      <w:ins w:id="734" w:author="Kevin Gregory" w:date="2020-07-15T10:25:00Z">
        <w:r w:rsidR="00460449" w:rsidRPr="0013408A">
          <w:t>here is a break in service, unsatisfactory operational performance or other circumstances leading to a reduced level of competence</w:t>
        </w:r>
      </w:ins>
    </w:p>
    <w:p w14:paraId="4D90643B" w14:textId="545ACCF3" w:rsidR="00460449" w:rsidRDefault="00460449" w:rsidP="00460449">
      <w:pPr>
        <w:pStyle w:val="BodyText"/>
        <w:spacing w:before="120" w:line="240" w:lineRule="auto"/>
      </w:pPr>
      <w:ins w:id="735" w:author="Kevin Gregory" w:date="2020-07-15T10:25:00Z">
        <w:r w:rsidRPr="00FA0F4A">
          <w:rPr>
            <w:rFonts w:ascii="Calibri" w:hAnsi="Calibri" w:cs="Calibri"/>
            <w:color w:val="000000"/>
            <w:lang w:val="en-AU"/>
          </w:rPr>
          <w:t>A structured training programme should be implement</w:t>
        </w:r>
        <w:r>
          <w:rPr>
            <w:rFonts w:ascii="Calibri" w:hAnsi="Calibri" w:cs="Calibri"/>
            <w:color w:val="000000"/>
            <w:lang w:val="en-AU"/>
          </w:rPr>
          <w:t>ed</w:t>
        </w:r>
        <w:r w:rsidRPr="00FA0F4A">
          <w:rPr>
            <w:rFonts w:ascii="Calibri" w:hAnsi="Calibri" w:cs="Calibri"/>
            <w:color w:val="000000"/>
            <w:lang w:val="en-AU"/>
          </w:rPr>
          <w:t xml:space="preserve"> to enable the continual professional development of the individual and the maintenance of the VTS qualification.</w:t>
        </w:r>
        <w:r>
          <w:rPr>
            <w:rFonts w:ascii="Calibri" w:hAnsi="Calibri" w:cs="Calibri"/>
            <w:color w:val="000000"/>
            <w:lang w:val="en-AU"/>
          </w:rPr>
          <w:t xml:space="preserve">  </w:t>
        </w:r>
      </w:ins>
      <w:ins w:id="736" w:author="Kevin Gregory" w:date="2020-07-15T10:26:00Z">
        <w:r w:rsidR="00643E43">
          <w:t>IALA Model Course V-103/5 on the revalidation process for VTS qualification and certification provides the framework for each type of revalidation training.</w:t>
        </w:r>
      </w:ins>
    </w:p>
    <w:p w14:paraId="1287DD4A" w14:textId="77777777" w:rsidR="00213275" w:rsidRPr="00F55AD7" w:rsidRDefault="00213275" w:rsidP="00213275">
      <w:pPr>
        <w:pStyle w:val="Heading3"/>
      </w:pPr>
      <w:bookmarkStart w:id="737" w:name="_Toc43909452"/>
      <w:commentRangeStart w:id="738"/>
      <w:r>
        <w:t>Recurrent Training</w:t>
      </w:r>
      <w:bookmarkEnd w:id="737"/>
    </w:p>
    <w:p w14:paraId="0141251F" w14:textId="77777777" w:rsidR="00213275" w:rsidRPr="00F55AD7" w:rsidRDefault="00213275" w:rsidP="00213275">
      <w:pPr>
        <w:pStyle w:val="Heading2separationline"/>
      </w:pPr>
    </w:p>
    <w:p w14:paraId="320BB433" w14:textId="12282838" w:rsidR="00213275" w:rsidRDefault="00213275" w:rsidP="00213275">
      <w:pPr>
        <w:pStyle w:val="BodyText"/>
        <w:spacing w:before="120" w:line="240" w:lineRule="auto"/>
      </w:pPr>
      <w:r>
        <w:t xml:space="preserve">Recurrent </w:t>
      </w:r>
      <w:r w:rsidRPr="00977869">
        <w:t xml:space="preserve">Training </w:t>
      </w:r>
      <w:r>
        <w:t xml:space="preserve">should be carried out at regular intervals and is </w:t>
      </w:r>
      <w:r w:rsidRPr="00977869">
        <w:t xml:space="preserve">a structured means </w:t>
      </w:r>
      <w:r>
        <w:t xml:space="preserve">to </w:t>
      </w:r>
      <w:r w:rsidRPr="00FA0F4A">
        <w:rPr>
          <w:rFonts w:ascii="Calibri" w:hAnsi="Calibri" w:cs="Calibri"/>
          <w:color w:val="000000"/>
          <w:lang w:val="en-AU"/>
        </w:rPr>
        <w:t xml:space="preserve">ensure the holder of a VTS qualification </w:t>
      </w:r>
      <w:r w:rsidRPr="00977869">
        <w:t>maintain</w:t>
      </w:r>
      <w:r>
        <w:t>s their</w:t>
      </w:r>
      <w:r w:rsidRPr="00977869">
        <w:t xml:space="preserve"> professional currency, reinforce previous training, and </w:t>
      </w:r>
      <w:r>
        <w:t>support</w:t>
      </w:r>
      <w:r w:rsidRPr="00977869">
        <w:t xml:space="preserve"> for continuous professional development.</w:t>
      </w:r>
      <w:r>
        <w:t xml:space="preserve"> Recurrent training should cover generic and area specific elements of competency. </w:t>
      </w:r>
    </w:p>
    <w:p w14:paraId="060CC7EC" w14:textId="77777777" w:rsidR="00213275" w:rsidRDefault="00213275" w:rsidP="00213275">
      <w:pPr>
        <w:pStyle w:val="BodyText"/>
        <w:spacing w:before="37"/>
        <w:ind w:right="291"/>
        <w:rPr>
          <w:spacing w:val="-1"/>
        </w:rPr>
      </w:pPr>
      <w:r>
        <w:rPr>
          <w:spacing w:val="-1"/>
        </w:rPr>
        <w:t>The</w:t>
      </w:r>
      <w:r>
        <w:rPr>
          <w:spacing w:val="1"/>
        </w:rPr>
        <w:t xml:space="preserve"> </w:t>
      </w:r>
      <w:r>
        <w:rPr>
          <w:spacing w:val="-1"/>
        </w:rPr>
        <w:t>Competent</w:t>
      </w:r>
      <w:r>
        <w:rPr>
          <w:spacing w:val="-2"/>
        </w:rPr>
        <w:t xml:space="preserve"> </w:t>
      </w:r>
      <w:r>
        <w:rPr>
          <w:spacing w:val="-1"/>
        </w:rPr>
        <w:t>Authority</w:t>
      </w:r>
      <w:r>
        <w:rPr>
          <w:spacing w:val="1"/>
        </w:rPr>
        <w:t xml:space="preserve"> </w:t>
      </w:r>
      <w:r>
        <w:rPr>
          <w:spacing w:val="-1"/>
        </w:rPr>
        <w:t>should determine</w:t>
      </w:r>
      <w:r>
        <w:rPr>
          <w:spacing w:val="-2"/>
        </w:rPr>
        <w:t xml:space="preserve"> </w:t>
      </w:r>
      <w:r>
        <w:rPr>
          <w:spacing w:val="-1"/>
        </w:rPr>
        <w:t>the</w:t>
      </w:r>
      <w:r>
        <w:rPr>
          <w:spacing w:val="1"/>
        </w:rPr>
        <w:t xml:space="preserve"> </w:t>
      </w:r>
      <w:r>
        <w:rPr>
          <w:spacing w:val="-1"/>
        </w:rPr>
        <w:t>frequency of Recurrent Training. It</w:t>
      </w:r>
      <w:r>
        <w:rPr>
          <w:spacing w:val="1"/>
        </w:rPr>
        <w:t xml:space="preserve"> </w:t>
      </w:r>
      <w:r>
        <w:rPr>
          <w:spacing w:val="-1"/>
        </w:rPr>
        <w:t>is recommended</w:t>
      </w:r>
      <w:r>
        <w:rPr>
          <w:spacing w:val="-3"/>
        </w:rPr>
        <w:t xml:space="preserve"> </w:t>
      </w:r>
      <w:r>
        <w:rPr>
          <w:spacing w:val="-1"/>
        </w:rPr>
        <w:t>that</w:t>
      </w:r>
      <w:r>
        <w:rPr>
          <w:spacing w:val="1"/>
        </w:rPr>
        <w:t xml:space="preserve"> </w:t>
      </w:r>
      <w:r>
        <w:rPr>
          <w:spacing w:val="-1"/>
        </w:rPr>
        <w:t>Recurrent</w:t>
      </w:r>
      <w:r>
        <w:rPr>
          <w:spacing w:val="1"/>
        </w:rPr>
        <w:t xml:space="preserve"> </w:t>
      </w:r>
      <w:r>
        <w:rPr>
          <w:spacing w:val="-1"/>
        </w:rPr>
        <w:t>Training</w:t>
      </w:r>
      <w:r>
        <w:t xml:space="preserve"> </w:t>
      </w:r>
      <w:r>
        <w:rPr>
          <w:spacing w:val="-1"/>
        </w:rPr>
        <w:t>should be</w:t>
      </w:r>
      <w:r>
        <w:rPr>
          <w:spacing w:val="1"/>
        </w:rPr>
        <w:t xml:space="preserve"> </w:t>
      </w:r>
      <w:r>
        <w:rPr>
          <w:spacing w:val="-1"/>
        </w:rPr>
        <w:t xml:space="preserve">carried </w:t>
      </w:r>
      <w:r>
        <w:t>out</w:t>
      </w:r>
      <w:r>
        <w:rPr>
          <w:spacing w:val="-2"/>
        </w:rPr>
        <w:t xml:space="preserve"> </w:t>
      </w:r>
      <w:r>
        <w:rPr>
          <w:spacing w:val="-1"/>
        </w:rPr>
        <w:t>at</w:t>
      </w:r>
      <w:r>
        <w:rPr>
          <w:spacing w:val="1"/>
        </w:rPr>
        <w:t xml:space="preserve"> </w:t>
      </w:r>
      <w:r>
        <w:rPr>
          <w:spacing w:val="-1"/>
        </w:rPr>
        <w:t>intervals</w:t>
      </w:r>
      <w:r>
        <w:t xml:space="preserve"> </w:t>
      </w:r>
      <w:r>
        <w:rPr>
          <w:spacing w:val="-1"/>
        </w:rPr>
        <w:t>not</w:t>
      </w:r>
      <w:r>
        <w:rPr>
          <w:spacing w:val="1"/>
        </w:rPr>
        <w:t xml:space="preserve"> </w:t>
      </w:r>
      <w:r>
        <w:rPr>
          <w:spacing w:val="-1"/>
        </w:rPr>
        <w:t>exceeding five</w:t>
      </w:r>
      <w:r>
        <w:rPr>
          <w:spacing w:val="-2"/>
        </w:rPr>
        <w:t xml:space="preserve"> </w:t>
      </w:r>
      <w:r>
        <w:rPr>
          <w:spacing w:val="-1"/>
        </w:rPr>
        <w:t>years.</w:t>
      </w:r>
      <w:commentRangeEnd w:id="738"/>
      <w:r>
        <w:rPr>
          <w:rStyle w:val="CommentReference"/>
        </w:rPr>
        <w:commentReference w:id="738"/>
      </w:r>
    </w:p>
    <w:p w14:paraId="3A7571CD" w14:textId="77777777" w:rsidR="00213275" w:rsidRDefault="00213275" w:rsidP="00460449">
      <w:pPr>
        <w:pStyle w:val="BodyText"/>
        <w:spacing w:before="120" w:line="240" w:lineRule="auto"/>
        <w:rPr>
          <w:ins w:id="739" w:author="Kevin Gregory" w:date="2020-07-15T10:25:00Z"/>
        </w:rPr>
      </w:pPr>
    </w:p>
    <w:p w14:paraId="521702DE" w14:textId="09BACA58" w:rsidR="00FB4DA1" w:rsidRDefault="00FB4DA1" w:rsidP="00382638">
      <w:pPr>
        <w:pStyle w:val="Heading2"/>
      </w:pPr>
      <w:bookmarkStart w:id="740" w:name="_Toc45706107"/>
      <w:r>
        <w:t>O</w:t>
      </w:r>
      <w:r w:rsidR="00C7010F">
        <w:t>verview</w:t>
      </w:r>
      <w:bookmarkEnd w:id="740"/>
    </w:p>
    <w:p w14:paraId="51092D95" w14:textId="57909C03" w:rsidR="00FB4DA1" w:rsidDel="00E67F83" w:rsidRDefault="00FB4DA1" w:rsidP="00FB4DA1">
      <w:pPr>
        <w:pStyle w:val="Heading2separationline"/>
        <w:rPr>
          <w:del w:id="741" w:author="Kevin Gregory" w:date="2020-07-15T14:39:00Z"/>
        </w:rPr>
      </w:pPr>
    </w:p>
    <w:p w14:paraId="508F83EE" w14:textId="57F1C5E7" w:rsidR="00477DE6" w:rsidRDefault="00164C2E" w:rsidP="008D4389">
      <w:pPr>
        <w:pStyle w:val="BodyText"/>
      </w:pPr>
      <w:del w:id="742" w:author="Kevin Gregory" w:date="2020-07-15T09:30:00Z">
        <w:r w:rsidRPr="00164C2E" w:rsidDel="008D4389">
          <w:delText xml:space="preserve">Refresher Training should be undertaken to ensure that </w:delText>
        </w:r>
        <w:r w:rsidR="003A5CB2" w:rsidDel="008D4389">
          <w:delText xml:space="preserve">VTS Personnel maintain their </w:delText>
        </w:r>
        <w:r w:rsidRPr="00164C2E" w:rsidDel="008D4389">
          <w:delText xml:space="preserve">qualifications </w:delText>
        </w:r>
        <w:r w:rsidR="003A5CB2" w:rsidDel="008D4389">
          <w:delText xml:space="preserve">to </w:delText>
        </w:r>
        <w:r w:rsidRPr="00164C2E" w:rsidDel="008D4389">
          <w:delText>a satisfactory level of operational performance.</w:delText>
        </w:r>
      </w:del>
    </w:p>
    <w:p w14:paraId="14C438D6" w14:textId="77777777" w:rsidR="00164C2E" w:rsidRDefault="00164C2E" w:rsidP="00164C2E">
      <w:pPr>
        <w:pStyle w:val="BodyText"/>
        <w:spacing w:before="106"/>
      </w:pPr>
      <w:r>
        <w:rPr>
          <w:spacing w:val="-1"/>
        </w:rPr>
        <w:t>The</w:t>
      </w:r>
      <w:r>
        <w:rPr>
          <w:spacing w:val="1"/>
        </w:rPr>
        <w:t xml:space="preserve"> </w:t>
      </w:r>
      <w:r>
        <w:rPr>
          <w:spacing w:val="-1"/>
        </w:rPr>
        <w:t>flowchart</w:t>
      </w:r>
      <w:r>
        <w:rPr>
          <w:spacing w:val="-2"/>
        </w:rPr>
        <w:t xml:space="preserve"> </w:t>
      </w:r>
      <w:r>
        <w:rPr>
          <w:spacing w:val="-1"/>
        </w:rPr>
        <w:t>below</w:t>
      </w:r>
      <w:r>
        <w:rPr>
          <w:spacing w:val="1"/>
        </w:rPr>
        <w:t xml:space="preserve"> </w:t>
      </w:r>
      <w:r>
        <w:rPr>
          <w:spacing w:val="-1"/>
        </w:rPr>
        <w:t>describes</w:t>
      </w:r>
      <w:r>
        <w:t xml:space="preserve"> </w:t>
      </w:r>
      <w:r>
        <w:rPr>
          <w:spacing w:val="-1"/>
        </w:rPr>
        <w:t>the</w:t>
      </w:r>
      <w:r>
        <w:rPr>
          <w:spacing w:val="-2"/>
        </w:rPr>
        <w:t xml:space="preserve"> </w:t>
      </w:r>
      <w:r>
        <w:rPr>
          <w:spacing w:val="-1"/>
        </w:rPr>
        <w:t>steps</w:t>
      </w:r>
      <w:r>
        <w:rPr>
          <w:spacing w:val="-2"/>
        </w:rPr>
        <w:t xml:space="preserve"> </w:t>
      </w:r>
      <w:r>
        <w:rPr>
          <w:spacing w:val="-1"/>
        </w:rPr>
        <w:t>necessary in</w:t>
      </w:r>
      <w:r>
        <w:rPr>
          <w:spacing w:val="-3"/>
        </w:rPr>
        <w:t xml:space="preserve"> </w:t>
      </w:r>
      <w:r>
        <w:rPr>
          <w:spacing w:val="-1"/>
        </w:rPr>
        <w:t>order</w:t>
      </w:r>
      <w:r>
        <w:rPr>
          <w:spacing w:val="-2"/>
        </w:rPr>
        <w:t xml:space="preserve"> </w:t>
      </w:r>
      <w:r>
        <w:t>to</w:t>
      </w:r>
      <w:r>
        <w:rPr>
          <w:spacing w:val="-1"/>
        </w:rPr>
        <w:t xml:space="preserve"> enable</w:t>
      </w:r>
      <w:r>
        <w:rPr>
          <w:spacing w:val="-2"/>
        </w:rPr>
        <w:t xml:space="preserve"> </w:t>
      </w:r>
      <w:r>
        <w:rPr>
          <w:spacing w:val="-1"/>
        </w:rPr>
        <w:t>the</w:t>
      </w:r>
      <w:r>
        <w:rPr>
          <w:spacing w:val="1"/>
        </w:rPr>
        <w:t xml:space="preserve"> </w:t>
      </w:r>
      <w:r>
        <w:rPr>
          <w:spacing w:val="-1"/>
        </w:rPr>
        <w:t>revalidation</w:t>
      </w:r>
      <w:r>
        <w:rPr>
          <w:spacing w:val="-3"/>
        </w:rPr>
        <w:t xml:space="preserve"> </w:t>
      </w:r>
      <w:r>
        <w:t xml:space="preserve">of a </w:t>
      </w:r>
      <w:r>
        <w:rPr>
          <w:spacing w:val="-1"/>
        </w:rPr>
        <w:t>VTS qualification.</w:t>
      </w:r>
    </w:p>
    <w:p w14:paraId="138B98AF" w14:textId="64AAE183" w:rsidR="00164C2E" w:rsidRDefault="00DE16D9" w:rsidP="00164C2E">
      <w:pPr>
        <w:spacing w:line="200" w:lineRule="atLeast"/>
        <w:ind w:left="147"/>
        <w:rPr>
          <w:rFonts w:ascii="Calibri" w:eastAsia="Calibri" w:hAnsi="Calibri" w:cs="Calibri"/>
          <w:sz w:val="20"/>
          <w:szCs w:val="20"/>
        </w:rPr>
      </w:pPr>
      <w:r w:rsidRPr="00DE16D9">
        <w:rPr>
          <w:rFonts w:ascii="Calibri" w:eastAsia="Calibri" w:hAnsi="Calibri" w:cs="Calibri"/>
          <w:noProof/>
          <w:sz w:val="20"/>
          <w:szCs w:val="20"/>
          <w:lang w:val="en-AU" w:eastAsia="en-AU"/>
        </w:rPr>
        <w:lastRenderedPageBreak/>
        <mc:AlternateContent>
          <mc:Choice Requires="wps">
            <w:drawing>
              <wp:anchor distT="45720" distB="45720" distL="114300" distR="114300" simplePos="0" relativeHeight="251659264" behindDoc="0" locked="0" layoutInCell="1" allowOverlap="1" wp14:anchorId="1FE3B081" wp14:editId="4829E39E">
                <wp:simplePos x="0" y="0"/>
                <wp:positionH relativeFrom="column">
                  <wp:posOffset>3459727</wp:posOffset>
                </wp:positionH>
                <wp:positionV relativeFrom="paragraph">
                  <wp:posOffset>2168995</wp:posOffset>
                </wp:positionV>
                <wp:extent cx="1653595" cy="254442"/>
                <wp:effectExtent l="0" t="0" r="22860" b="1270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3595" cy="254442"/>
                        </a:xfrm>
                        <a:prstGeom prst="rect">
                          <a:avLst/>
                        </a:prstGeom>
                        <a:solidFill>
                          <a:srgbClr val="FFFFFF"/>
                        </a:solidFill>
                        <a:ln w="9525">
                          <a:solidFill>
                            <a:srgbClr val="000000"/>
                          </a:solidFill>
                          <a:miter lim="800000"/>
                          <a:headEnd/>
                          <a:tailEnd/>
                        </a:ln>
                      </wps:spPr>
                      <wps:txbx>
                        <w:txbxContent>
                          <w:p w14:paraId="60EA1D66" w14:textId="5EDCDF67" w:rsidR="00AA43DC" w:rsidRPr="00BA01A6" w:rsidRDefault="00AA43DC">
                            <w:pPr>
                              <w:rPr>
                                <w:sz w:val="22"/>
                              </w:rPr>
                            </w:pPr>
                            <w:r w:rsidRPr="00BA01A6">
                              <w:rPr>
                                <w:sz w:val="22"/>
                                <w:highlight w:val="yellow"/>
                              </w:rPr>
                              <w:t>REVALIDATION TRAINING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1FE3B081" id="_x0000_t202" coordsize="21600,21600" o:spt="202" path="m,l,21600r21600,l21600,xe">
                <v:stroke joinstyle="miter"/>
                <v:path gradientshapeok="t" o:connecttype="rect"/>
              </v:shapetype>
              <v:shape id="Text Box 2" o:spid="_x0000_s1026" type="#_x0000_t202" style="position:absolute;left:0;text-align:left;margin-left:272.4pt;margin-top:170.8pt;width:130.2pt;height:20.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">
                <v:textbox>
                  <w:txbxContent>
                    <w:p w14:paraId="60EA1D66" w14:textId="5EDCDF67" w:rsidR="00AA43DC" w:rsidRPr="00BA01A6" w:rsidRDefault="00AA43DC">
                      <w:pPr>
                        <w:rPr>
                          <w:sz w:val="22"/>
                        </w:rPr>
                      </w:pPr>
                      <w:r w:rsidRPr="00BA01A6">
                        <w:rPr>
                          <w:sz w:val="22"/>
                          <w:highlight w:val="yellow"/>
                        </w:rPr>
                        <w:t>REVALIDATION TRAINING</w:t>
                      </w:r>
                    </w:p>
                  </w:txbxContent>
                </v:textbox>
              </v:shape>
            </w:pict>
          </mc:Fallback>
        </mc:AlternateContent>
      </w:r>
      <w:r w:rsidR="00164C2E" w:rsidRPr="00912004">
        <w:rPr>
          <w:rFonts w:ascii="Calibri" w:eastAsia="Calibri" w:hAnsi="Calibri" w:cs="Calibri"/>
          <w:strike/>
          <w:noProof/>
          <w:sz w:val="20"/>
          <w:szCs w:val="20"/>
          <w:lang w:val="en-AU" w:eastAsia="en-AU"/>
        </w:rPr>
        <w:drawing>
          <wp:inline distT="0" distB="0" distL="0" distR="0" wp14:anchorId="0E973F4D" wp14:editId="6D682051">
            <wp:extent cx="4897933" cy="3474720"/>
            <wp:effectExtent l="0" t="0" r="0" b="0"/>
            <wp:docPr id="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png"/>
                    <pic:cNvPicPr/>
                  </pic:nvPicPr>
                  <pic:blipFill>
                    <a:blip r:embed="rId28" cstate="print"/>
                    <a:stretch>
                      <a:fillRect/>
                    </a:stretch>
                  </pic:blipFill>
                  <pic:spPr>
                    <a:xfrm>
                      <a:off x="0" y="0"/>
                      <a:ext cx="4925776" cy="3494473"/>
                    </a:xfrm>
                    <a:prstGeom prst="rect">
                      <a:avLst/>
                    </a:prstGeom>
                  </pic:spPr>
                </pic:pic>
              </a:graphicData>
            </a:graphic>
          </wp:inline>
        </w:drawing>
      </w:r>
    </w:p>
    <w:p w14:paraId="0D9DE7A2" w14:textId="19FEBD2E" w:rsidR="00164C2E" w:rsidRDefault="00164C2E" w:rsidP="00E51362">
      <w:pPr>
        <w:pStyle w:val="Figurecaption"/>
        <w:jc w:val="center"/>
      </w:pPr>
      <w:bookmarkStart w:id="743" w:name="_bookmark5"/>
      <w:bookmarkStart w:id="744" w:name="_Toc30690893"/>
      <w:bookmarkEnd w:id="743"/>
      <w:r>
        <w:rPr>
          <w:u w:color="575756"/>
        </w:rPr>
        <w:t>Process for the</w:t>
      </w:r>
      <w:r>
        <w:rPr>
          <w:spacing w:val="-3"/>
          <w:u w:color="575756"/>
        </w:rPr>
        <w:t xml:space="preserve"> </w:t>
      </w:r>
      <w:r>
        <w:rPr>
          <w:u w:color="575756"/>
        </w:rPr>
        <w:t>revalidation of VTS qualifications</w:t>
      </w:r>
      <w:bookmarkEnd w:id="744"/>
    </w:p>
    <w:tbl>
      <w:tblPr>
        <w:tblStyle w:val="TableGrid"/>
        <w:tblW w:w="0" w:type="auto"/>
        <w:tblInd w:w="507" w:type="dxa"/>
        <w:tblLook w:val="04A0" w:firstRow="1" w:lastRow="0" w:firstColumn="1" w:lastColumn="0" w:noHBand="0" w:noVBand="1"/>
      </w:tblPr>
      <w:tblGrid>
        <w:gridCol w:w="9688"/>
      </w:tblGrid>
      <w:tr w:rsidR="00A02EF9" w:rsidRPr="00A02EF9" w14:paraId="5475B8C2" w14:textId="77777777" w:rsidTr="00B83B63">
        <w:trPr>
          <w:trHeight w:val="1226"/>
        </w:trPr>
        <w:tc>
          <w:tcPr>
            <w:tcW w:w="9688" w:type="dxa"/>
          </w:tcPr>
          <w:p w14:paraId="7F340488" w14:textId="1B8327E2" w:rsidR="00A02EF9" w:rsidRPr="00A02EF9" w:rsidRDefault="00A02EF9" w:rsidP="00A02EF9">
            <w:pPr>
              <w:pStyle w:val="BodyText"/>
              <w:spacing w:after="0" w:line="240" w:lineRule="auto"/>
              <w:rPr>
                <w:i/>
              </w:rPr>
            </w:pPr>
            <w:r w:rsidRPr="00A02EF9">
              <w:rPr>
                <w:i/>
                <w:spacing w:val="-1"/>
              </w:rPr>
              <w:t>Notes</w:t>
            </w:r>
            <w:r w:rsidR="00E51362">
              <w:rPr>
                <w:i/>
                <w:spacing w:val="-1"/>
              </w:rPr>
              <w:t xml:space="preserve"> on Figure </w:t>
            </w:r>
            <w:r w:rsidR="00CA0D6B">
              <w:rPr>
                <w:i/>
                <w:spacing w:val="-1"/>
              </w:rPr>
              <w:t>1</w:t>
            </w:r>
            <w:r w:rsidRPr="00A02EF9">
              <w:rPr>
                <w:i/>
                <w:spacing w:val="-1"/>
              </w:rPr>
              <w:t>:</w:t>
            </w:r>
          </w:p>
          <w:p w14:paraId="099EDF0E" w14:textId="6555FA97" w:rsidR="00A02EF9" w:rsidRPr="00A02EF9" w:rsidRDefault="00A02EF9" w:rsidP="00B83B63">
            <w:pPr>
              <w:pStyle w:val="BodyText"/>
              <w:widowControl w:val="0"/>
              <w:numPr>
                <w:ilvl w:val="0"/>
                <w:numId w:val="32"/>
              </w:numPr>
              <w:tabs>
                <w:tab w:val="left" w:pos="868"/>
              </w:tabs>
              <w:spacing w:after="0" w:line="240" w:lineRule="auto"/>
              <w:ind w:left="360" w:hanging="360"/>
              <w:rPr>
                <w:i/>
              </w:rPr>
            </w:pPr>
            <w:r w:rsidRPr="00A02EF9">
              <w:rPr>
                <w:i/>
                <w:spacing w:val="-1"/>
              </w:rPr>
              <w:t>Performance</w:t>
            </w:r>
            <w:r w:rsidRPr="00A02EF9">
              <w:rPr>
                <w:i/>
                <w:spacing w:val="-2"/>
              </w:rPr>
              <w:t xml:space="preserve"> </w:t>
            </w:r>
            <w:r w:rsidR="00A90C21">
              <w:rPr>
                <w:i/>
                <w:spacing w:val="-1"/>
              </w:rPr>
              <w:t>assessments</w:t>
            </w:r>
            <w:r w:rsidRPr="00A02EF9">
              <w:rPr>
                <w:i/>
                <w:spacing w:val="-3"/>
              </w:rPr>
              <w:t xml:space="preserve"> </w:t>
            </w:r>
            <w:r w:rsidRPr="00A02EF9">
              <w:rPr>
                <w:i/>
                <w:spacing w:val="-1"/>
              </w:rPr>
              <w:t>should be</w:t>
            </w:r>
            <w:r w:rsidRPr="00A02EF9">
              <w:rPr>
                <w:i/>
                <w:spacing w:val="1"/>
              </w:rPr>
              <w:t xml:space="preserve"> </w:t>
            </w:r>
            <w:r w:rsidRPr="00A02EF9">
              <w:rPr>
                <w:i/>
                <w:spacing w:val="-1"/>
              </w:rPr>
              <w:t>carried out</w:t>
            </w:r>
            <w:r w:rsidRPr="00A02EF9">
              <w:rPr>
                <w:i/>
                <w:spacing w:val="1"/>
              </w:rPr>
              <w:t xml:space="preserve"> </w:t>
            </w:r>
            <w:r w:rsidRPr="00A02EF9">
              <w:rPr>
                <w:i/>
                <w:spacing w:val="-1"/>
              </w:rPr>
              <w:t>at</w:t>
            </w:r>
            <w:r w:rsidRPr="00A02EF9">
              <w:rPr>
                <w:i/>
                <w:spacing w:val="-2"/>
              </w:rPr>
              <w:t xml:space="preserve"> regular</w:t>
            </w:r>
            <w:r w:rsidRPr="00A02EF9">
              <w:rPr>
                <w:i/>
              </w:rPr>
              <w:t xml:space="preserve"> </w:t>
            </w:r>
            <w:r w:rsidRPr="00A02EF9">
              <w:rPr>
                <w:i/>
                <w:spacing w:val="-1"/>
              </w:rPr>
              <w:t>intervals,</w:t>
            </w:r>
            <w:r w:rsidRPr="00A02EF9">
              <w:rPr>
                <w:i/>
              </w:rPr>
              <w:t xml:space="preserve"> </w:t>
            </w:r>
            <w:r w:rsidRPr="00A02EF9">
              <w:rPr>
                <w:i/>
                <w:spacing w:val="-1"/>
              </w:rPr>
              <w:t>preferably</w:t>
            </w:r>
            <w:r w:rsidRPr="00A02EF9">
              <w:rPr>
                <w:i/>
                <w:spacing w:val="1"/>
              </w:rPr>
              <w:t xml:space="preserve"> </w:t>
            </w:r>
            <w:r w:rsidRPr="00A02EF9">
              <w:rPr>
                <w:i/>
                <w:spacing w:val="-1"/>
              </w:rPr>
              <w:t>annually.</w:t>
            </w:r>
          </w:p>
          <w:p w14:paraId="2EDFC320" w14:textId="4E240AFB" w:rsidR="00A02EF9" w:rsidRPr="00A02EF9" w:rsidRDefault="00A02EF9" w:rsidP="00B83B63">
            <w:pPr>
              <w:pStyle w:val="BodyText"/>
              <w:widowControl w:val="0"/>
              <w:numPr>
                <w:ilvl w:val="0"/>
                <w:numId w:val="32"/>
              </w:numPr>
              <w:tabs>
                <w:tab w:val="left" w:pos="868"/>
              </w:tabs>
              <w:spacing w:after="0" w:line="240" w:lineRule="auto"/>
              <w:ind w:left="360" w:hanging="360"/>
              <w:rPr>
                <w:i/>
              </w:rPr>
            </w:pPr>
            <w:r w:rsidRPr="00A02EF9">
              <w:rPr>
                <w:i/>
                <w:spacing w:val="-1"/>
              </w:rPr>
              <w:t>It</w:t>
            </w:r>
            <w:r w:rsidRPr="00A02EF9">
              <w:rPr>
                <w:i/>
                <w:spacing w:val="1"/>
              </w:rPr>
              <w:t xml:space="preserve"> </w:t>
            </w:r>
            <w:r w:rsidRPr="00A02EF9">
              <w:rPr>
                <w:i/>
                <w:spacing w:val="-1"/>
              </w:rPr>
              <w:t>is</w:t>
            </w:r>
            <w:r w:rsidRPr="00A02EF9">
              <w:rPr>
                <w:i/>
              </w:rPr>
              <w:t xml:space="preserve"> </w:t>
            </w:r>
            <w:r w:rsidRPr="00A02EF9">
              <w:rPr>
                <w:i/>
                <w:spacing w:val="-1"/>
              </w:rPr>
              <w:t>recommended</w:t>
            </w:r>
            <w:r w:rsidRPr="00A02EF9">
              <w:rPr>
                <w:i/>
                <w:spacing w:val="-3"/>
              </w:rPr>
              <w:t xml:space="preserve"> </w:t>
            </w:r>
            <w:r w:rsidRPr="00A02EF9">
              <w:rPr>
                <w:i/>
                <w:spacing w:val="-1"/>
              </w:rPr>
              <w:t>that</w:t>
            </w:r>
            <w:r w:rsidRPr="00A02EF9">
              <w:rPr>
                <w:i/>
                <w:spacing w:val="1"/>
              </w:rPr>
              <w:t xml:space="preserve"> </w:t>
            </w:r>
            <w:del w:id="745" w:author="Kevin Gregory" w:date="2020-07-16T11:23:00Z">
              <w:r w:rsidRPr="00A02EF9" w:rsidDel="00607F07">
                <w:rPr>
                  <w:i/>
                  <w:spacing w:val="-1"/>
                </w:rPr>
                <w:delText>Re</w:delText>
              </w:r>
              <w:r w:rsidR="00912004" w:rsidDel="00607F07">
                <w:rPr>
                  <w:i/>
                  <w:spacing w:val="-1"/>
                </w:rPr>
                <w:delText>validation</w:delText>
              </w:r>
              <w:r w:rsidRPr="00A02EF9" w:rsidDel="00607F07">
                <w:rPr>
                  <w:i/>
                  <w:spacing w:val="1"/>
                </w:rPr>
                <w:delText xml:space="preserve"> </w:delText>
              </w:r>
            </w:del>
            <w:ins w:id="746" w:author="Kevin Gregory" w:date="2020-07-16T11:23:00Z">
              <w:r w:rsidR="00607F07">
                <w:rPr>
                  <w:i/>
                  <w:spacing w:val="-1"/>
                </w:rPr>
                <w:t>Recurrent</w:t>
              </w:r>
              <w:r w:rsidR="00607F07" w:rsidRPr="00A02EF9">
                <w:rPr>
                  <w:i/>
                  <w:spacing w:val="1"/>
                </w:rPr>
                <w:t xml:space="preserve"> </w:t>
              </w:r>
            </w:ins>
            <w:r w:rsidRPr="00A02EF9">
              <w:rPr>
                <w:i/>
                <w:spacing w:val="-1"/>
              </w:rPr>
              <w:t>Training</w:t>
            </w:r>
            <w:r w:rsidRPr="00A02EF9">
              <w:rPr>
                <w:i/>
              </w:rPr>
              <w:t xml:space="preserve"> </w:t>
            </w:r>
            <w:r w:rsidR="00BA01A6">
              <w:rPr>
                <w:i/>
                <w:spacing w:val="-1"/>
              </w:rPr>
              <w:t>be</w:t>
            </w:r>
            <w:r w:rsidRPr="00A02EF9">
              <w:rPr>
                <w:i/>
                <w:spacing w:val="-2"/>
              </w:rPr>
              <w:t xml:space="preserve"> </w:t>
            </w:r>
            <w:r w:rsidRPr="00A02EF9">
              <w:rPr>
                <w:i/>
                <w:spacing w:val="-1"/>
              </w:rPr>
              <w:t>carried</w:t>
            </w:r>
            <w:r w:rsidRPr="00A02EF9">
              <w:rPr>
                <w:i/>
                <w:spacing w:val="-3"/>
              </w:rPr>
              <w:t xml:space="preserve"> </w:t>
            </w:r>
            <w:r w:rsidRPr="00A02EF9">
              <w:rPr>
                <w:i/>
              </w:rPr>
              <w:t>out</w:t>
            </w:r>
            <w:r w:rsidRPr="00A02EF9">
              <w:rPr>
                <w:i/>
                <w:spacing w:val="1"/>
              </w:rPr>
              <w:t xml:space="preserve"> </w:t>
            </w:r>
            <w:r w:rsidRPr="00A02EF9">
              <w:rPr>
                <w:i/>
                <w:spacing w:val="-1"/>
              </w:rPr>
              <w:t>at</w:t>
            </w:r>
            <w:r w:rsidRPr="00A02EF9">
              <w:rPr>
                <w:i/>
                <w:spacing w:val="-2"/>
              </w:rPr>
              <w:t xml:space="preserve"> </w:t>
            </w:r>
            <w:r w:rsidRPr="00A02EF9">
              <w:rPr>
                <w:i/>
                <w:spacing w:val="-1"/>
              </w:rPr>
              <w:t>intervals</w:t>
            </w:r>
            <w:r w:rsidRPr="00A02EF9">
              <w:rPr>
                <w:i/>
                <w:spacing w:val="-2"/>
              </w:rPr>
              <w:t xml:space="preserve"> </w:t>
            </w:r>
            <w:r w:rsidRPr="00A02EF9">
              <w:rPr>
                <w:i/>
              </w:rPr>
              <w:t xml:space="preserve">of </w:t>
            </w:r>
            <w:r w:rsidRPr="00A02EF9">
              <w:rPr>
                <w:i/>
                <w:spacing w:val="-1"/>
              </w:rPr>
              <w:t>not</w:t>
            </w:r>
            <w:r w:rsidRPr="00A02EF9">
              <w:rPr>
                <w:i/>
                <w:spacing w:val="-2"/>
              </w:rPr>
              <w:t xml:space="preserve"> </w:t>
            </w:r>
            <w:r w:rsidRPr="00A02EF9">
              <w:rPr>
                <w:i/>
                <w:spacing w:val="-1"/>
              </w:rPr>
              <w:t>exceeding five</w:t>
            </w:r>
            <w:r w:rsidRPr="00A02EF9">
              <w:rPr>
                <w:i/>
                <w:spacing w:val="-2"/>
              </w:rPr>
              <w:t xml:space="preserve"> </w:t>
            </w:r>
            <w:r w:rsidRPr="00A02EF9">
              <w:rPr>
                <w:i/>
                <w:spacing w:val="-1"/>
              </w:rPr>
              <w:t>years.</w:t>
            </w:r>
          </w:p>
          <w:p w14:paraId="11A72651" w14:textId="594D6E74" w:rsidR="00A02EF9" w:rsidRPr="00A02EF9" w:rsidRDefault="00A02EF9" w:rsidP="00B83B63">
            <w:pPr>
              <w:pStyle w:val="BodyText"/>
              <w:widowControl w:val="0"/>
              <w:numPr>
                <w:ilvl w:val="0"/>
                <w:numId w:val="32"/>
              </w:numPr>
              <w:tabs>
                <w:tab w:val="left" w:pos="868"/>
              </w:tabs>
              <w:spacing w:after="0" w:line="240" w:lineRule="auto"/>
              <w:ind w:left="360" w:hanging="360"/>
              <w:rPr>
                <w:i/>
              </w:rPr>
            </w:pPr>
            <w:r w:rsidRPr="00A02EF9">
              <w:rPr>
                <w:i/>
                <w:spacing w:val="-1"/>
              </w:rPr>
              <w:t>Updating Training</w:t>
            </w:r>
            <w:r w:rsidRPr="00A02EF9">
              <w:rPr>
                <w:i/>
              </w:rPr>
              <w:t xml:space="preserve"> </w:t>
            </w:r>
            <w:r w:rsidRPr="00A02EF9">
              <w:rPr>
                <w:i/>
                <w:spacing w:val="-1"/>
              </w:rPr>
              <w:t>and Adaptation</w:t>
            </w:r>
            <w:r w:rsidRPr="00A02EF9">
              <w:rPr>
                <w:i/>
                <w:spacing w:val="-3"/>
              </w:rPr>
              <w:t xml:space="preserve"> </w:t>
            </w:r>
            <w:r w:rsidRPr="00A02EF9">
              <w:rPr>
                <w:i/>
                <w:spacing w:val="-1"/>
              </w:rPr>
              <w:t>Training</w:t>
            </w:r>
            <w:r w:rsidRPr="00A02EF9">
              <w:rPr>
                <w:i/>
              </w:rPr>
              <w:t xml:space="preserve"> </w:t>
            </w:r>
            <w:r w:rsidRPr="00A02EF9">
              <w:rPr>
                <w:i/>
                <w:spacing w:val="-1"/>
              </w:rPr>
              <w:t>should be</w:t>
            </w:r>
            <w:r w:rsidRPr="00A02EF9">
              <w:rPr>
                <w:i/>
                <w:spacing w:val="-2"/>
              </w:rPr>
              <w:t xml:space="preserve"> </w:t>
            </w:r>
            <w:r w:rsidRPr="00A02EF9">
              <w:rPr>
                <w:i/>
                <w:spacing w:val="-1"/>
              </w:rPr>
              <w:t>carried</w:t>
            </w:r>
            <w:r w:rsidRPr="00A02EF9">
              <w:rPr>
                <w:i/>
                <w:spacing w:val="-3"/>
              </w:rPr>
              <w:t xml:space="preserve"> </w:t>
            </w:r>
            <w:r w:rsidRPr="00A02EF9">
              <w:rPr>
                <w:i/>
              </w:rPr>
              <w:t>out</w:t>
            </w:r>
            <w:r w:rsidRPr="00A02EF9">
              <w:rPr>
                <w:i/>
                <w:spacing w:val="1"/>
              </w:rPr>
              <w:t xml:space="preserve"> </w:t>
            </w:r>
            <w:r w:rsidRPr="00A02EF9">
              <w:rPr>
                <w:i/>
                <w:spacing w:val="-1"/>
              </w:rPr>
              <w:t>when deemed</w:t>
            </w:r>
            <w:r w:rsidRPr="00A02EF9">
              <w:rPr>
                <w:i/>
                <w:spacing w:val="-5"/>
              </w:rPr>
              <w:t xml:space="preserve"> </w:t>
            </w:r>
            <w:r w:rsidRPr="00A02EF9">
              <w:rPr>
                <w:i/>
                <w:spacing w:val="-1"/>
              </w:rPr>
              <w:t>necessary.</w:t>
            </w:r>
          </w:p>
        </w:tc>
      </w:tr>
    </w:tbl>
    <w:p w14:paraId="6DD6FA48" w14:textId="20C27278" w:rsidR="00977869" w:rsidDel="005B09E1" w:rsidRDefault="00977869" w:rsidP="00977869">
      <w:pPr>
        <w:pStyle w:val="BodyText"/>
        <w:rPr>
          <w:del w:id="747" w:author="Kevin Gregory" w:date="2020-07-15T10:20:00Z"/>
        </w:rPr>
      </w:pPr>
    </w:p>
    <w:p w14:paraId="1E4E02E5" w14:textId="44EFC898" w:rsidR="00944281" w:rsidRDefault="00944281" w:rsidP="00382638">
      <w:pPr>
        <w:pStyle w:val="Heading2"/>
      </w:pPr>
      <w:bookmarkStart w:id="748" w:name="_Toc45706108"/>
      <w:r>
        <w:t>P</w:t>
      </w:r>
      <w:r w:rsidR="00C7010F">
        <w:t>eriodic performance assessment</w:t>
      </w:r>
      <w:bookmarkEnd w:id="748"/>
    </w:p>
    <w:p w14:paraId="2B21B0CF" w14:textId="77777777" w:rsidR="00D84C79" w:rsidRPr="00D84C79" w:rsidRDefault="00D84C79" w:rsidP="00D84C79">
      <w:pPr>
        <w:pStyle w:val="Heading2separationline"/>
      </w:pPr>
    </w:p>
    <w:p w14:paraId="6A64FC0F" w14:textId="1AFDCF2F" w:rsidR="000032B3" w:rsidRDefault="000032B3" w:rsidP="000032B3">
      <w:pPr>
        <w:pStyle w:val="BodyText"/>
      </w:pPr>
      <w:r w:rsidRPr="000032B3">
        <w:rPr>
          <w:rFonts w:ascii="Calibri" w:hAnsi="Calibri" w:cs="Calibri"/>
          <w:color w:val="000000"/>
          <w:lang w:val="en-AU"/>
        </w:rPr>
        <w:t xml:space="preserve">It is essential that once </w:t>
      </w:r>
      <w:r w:rsidR="00BA01A6">
        <w:rPr>
          <w:rFonts w:ascii="Calibri" w:hAnsi="Calibri" w:cs="Calibri"/>
          <w:color w:val="000000"/>
          <w:lang w:val="en-AU"/>
        </w:rPr>
        <w:t xml:space="preserve">VTS personnel are </w:t>
      </w:r>
      <w:r w:rsidRPr="000032B3">
        <w:rPr>
          <w:rFonts w:ascii="Calibri" w:hAnsi="Calibri" w:cs="Calibri"/>
          <w:color w:val="000000"/>
          <w:lang w:val="en-AU"/>
        </w:rPr>
        <w:t xml:space="preserve">suitably qualified and </w:t>
      </w:r>
      <w:ins w:id="749" w:author="Kevin Gregory" w:date="2020-07-15T09:31:00Z">
        <w:r w:rsidR="00D23985">
          <w:rPr>
            <w:rFonts w:ascii="Calibri" w:hAnsi="Calibri" w:cs="Calibri"/>
            <w:color w:val="000000"/>
            <w:lang w:val="en-AU"/>
          </w:rPr>
          <w:t>certified</w:t>
        </w:r>
      </w:ins>
      <w:del w:id="750" w:author="Kevin Gregory" w:date="2020-07-15T09:31:00Z">
        <w:r w:rsidRPr="000032B3" w:rsidDel="00D23985">
          <w:rPr>
            <w:rFonts w:ascii="Calibri" w:hAnsi="Calibri" w:cs="Calibri"/>
            <w:color w:val="000000"/>
            <w:lang w:val="en-AU"/>
          </w:rPr>
          <w:delText>trained</w:delText>
        </w:r>
      </w:del>
      <w:r w:rsidRPr="000032B3">
        <w:rPr>
          <w:rFonts w:ascii="Calibri" w:hAnsi="Calibri" w:cs="Calibri"/>
          <w:color w:val="000000"/>
          <w:lang w:val="en-AU"/>
        </w:rPr>
        <w:t xml:space="preserve">, their performance </w:t>
      </w:r>
      <w:ins w:id="751" w:author="Kevin Gregory" w:date="2020-07-15T14:18:00Z">
        <w:r w:rsidR="00BE7255">
          <w:rPr>
            <w:rFonts w:ascii="Calibri" w:hAnsi="Calibri" w:cs="Calibri"/>
            <w:color w:val="000000"/>
            <w:lang w:val="en-AU"/>
          </w:rPr>
          <w:t>is</w:t>
        </w:r>
      </w:ins>
      <w:del w:id="752" w:author="Kevin Gregory" w:date="2020-07-15T14:18:00Z">
        <w:r w:rsidRPr="000032B3" w:rsidDel="00BE7255">
          <w:rPr>
            <w:rFonts w:ascii="Calibri" w:hAnsi="Calibri" w:cs="Calibri"/>
            <w:color w:val="000000"/>
            <w:lang w:val="en-AU"/>
          </w:rPr>
          <w:delText>must be</w:delText>
        </w:r>
      </w:del>
      <w:r w:rsidRPr="000032B3">
        <w:rPr>
          <w:rFonts w:ascii="Calibri" w:hAnsi="Calibri" w:cs="Calibri"/>
          <w:color w:val="000000"/>
          <w:lang w:val="en-AU"/>
        </w:rPr>
        <w:t xml:space="preserve"> observed and monitored to ensure that </w:t>
      </w:r>
      <w:r w:rsidR="00B0328E" w:rsidRPr="000032B3">
        <w:rPr>
          <w:rFonts w:ascii="Calibri" w:hAnsi="Calibri" w:cs="Calibri"/>
          <w:color w:val="000000"/>
          <w:lang w:val="en-AU"/>
        </w:rPr>
        <w:t xml:space="preserve">the established standards </w:t>
      </w:r>
      <w:r w:rsidRPr="000032B3">
        <w:rPr>
          <w:rFonts w:ascii="Calibri" w:hAnsi="Calibri" w:cs="Calibri"/>
          <w:color w:val="000000"/>
          <w:lang w:val="en-AU"/>
        </w:rPr>
        <w:t>continue</w:t>
      </w:r>
      <w:del w:id="753" w:author="Kevin Gregory" w:date="2020-07-15T09:31:00Z">
        <w:r w:rsidR="00B0328E" w:rsidDel="00D23985">
          <w:rPr>
            <w:rFonts w:ascii="Calibri" w:hAnsi="Calibri" w:cs="Calibri"/>
            <w:color w:val="000000"/>
            <w:lang w:val="en-AU"/>
          </w:rPr>
          <w:delText>s</w:delText>
        </w:r>
      </w:del>
      <w:r w:rsidRPr="000032B3">
        <w:rPr>
          <w:rFonts w:ascii="Calibri" w:hAnsi="Calibri" w:cs="Calibri"/>
          <w:color w:val="000000"/>
          <w:lang w:val="en-AU"/>
        </w:rPr>
        <w:t xml:space="preserve"> to </w:t>
      </w:r>
      <w:r w:rsidR="00B0328E">
        <w:rPr>
          <w:rFonts w:ascii="Calibri" w:hAnsi="Calibri" w:cs="Calibri"/>
          <w:color w:val="000000"/>
          <w:lang w:val="en-AU"/>
        </w:rPr>
        <w:t xml:space="preserve">be </w:t>
      </w:r>
      <w:r w:rsidRPr="000032B3">
        <w:rPr>
          <w:rFonts w:ascii="Calibri" w:hAnsi="Calibri" w:cs="Calibri"/>
          <w:color w:val="000000"/>
          <w:lang w:val="en-AU"/>
        </w:rPr>
        <w:t>met.</w:t>
      </w:r>
    </w:p>
    <w:p w14:paraId="2BFE018D" w14:textId="4A037A86" w:rsidR="00865B8F" w:rsidRDefault="00F17E23" w:rsidP="001A5C16">
      <w:pPr>
        <w:pStyle w:val="BodyText"/>
      </w:pPr>
      <w:r>
        <w:t>Performance assessments</w:t>
      </w:r>
      <w:r w:rsidR="00865B8F" w:rsidRPr="00865B8F">
        <w:t xml:space="preserve"> on VTS Personnel should be carried out at regular intervals, preferably annually, to ensure their qualifications continue to be met. This regular assessment may take the form of a competency assessment, </w:t>
      </w:r>
      <w:r w:rsidR="00FB5A33">
        <w:t xml:space="preserve">or a </w:t>
      </w:r>
      <w:r w:rsidR="00865B8F" w:rsidRPr="00865B8F">
        <w:t xml:space="preserve">performance review or appraisal and should be carried out by a VTS Supervisor, Manager or other suitably qualified person.  </w:t>
      </w:r>
    </w:p>
    <w:p w14:paraId="02805235" w14:textId="1B17344B" w:rsidR="00FB5A33" w:rsidRDefault="00183855" w:rsidP="001A5C16">
      <w:pPr>
        <w:pStyle w:val="BodyText"/>
      </w:pPr>
      <w:r>
        <w:t xml:space="preserve">If, following a periodic performance assessment, it is identified that the standards set by the VTS Authority are not being met, then the VTS Authority may require training, coaching or some other action deemed appropriate.  </w:t>
      </w:r>
    </w:p>
    <w:p w14:paraId="21B3C237" w14:textId="26FC8632" w:rsidR="00944281" w:rsidRDefault="00C7010F" w:rsidP="00382638">
      <w:pPr>
        <w:pStyle w:val="Heading2"/>
      </w:pPr>
      <w:bookmarkStart w:id="754" w:name="_Toc45706109"/>
      <w:r>
        <w:t xml:space="preserve">Revalidation </w:t>
      </w:r>
      <w:bookmarkEnd w:id="754"/>
      <w:r w:rsidR="000648E6">
        <w:t>Process</w:t>
      </w:r>
    </w:p>
    <w:p w14:paraId="1930A4FE" w14:textId="77777777" w:rsidR="00FB4DA1" w:rsidRPr="00FB4DA1" w:rsidRDefault="00FB4DA1" w:rsidP="00FB4DA1">
      <w:pPr>
        <w:pStyle w:val="Heading2separationline"/>
      </w:pPr>
    </w:p>
    <w:p w14:paraId="5C2EEA8D" w14:textId="77777777" w:rsidR="00B51FC0" w:rsidRDefault="00B51FC0" w:rsidP="00B51FC0">
      <w:pPr>
        <w:pStyle w:val="BodyText"/>
        <w:rPr>
          <w:rFonts w:ascii="Calibri" w:hAnsi="Calibri" w:cs="Calibri"/>
          <w:color w:val="000000"/>
          <w:lang w:val="en-AU"/>
        </w:rPr>
      </w:pPr>
      <w:r>
        <w:rPr>
          <w:rFonts w:ascii="Calibri" w:hAnsi="Calibri" w:cs="Calibri"/>
          <w:color w:val="000000"/>
          <w:lang w:val="en-AU"/>
        </w:rPr>
        <w:t xml:space="preserve">The revalidation process for VTS Training includes Recurrent Training, Adaptation Training, and Updating Training. This training is designed to ensure continued professional development of VTS Personnel to increase and enhance their </w:t>
      </w:r>
      <w:r w:rsidRPr="000032B3">
        <w:rPr>
          <w:rFonts w:ascii="Calibri" w:hAnsi="Calibri" w:cs="Calibri"/>
          <w:color w:val="000000"/>
          <w:lang w:val="en-AU"/>
        </w:rPr>
        <w:t>operational</w:t>
      </w:r>
      <w:r>
        <w:rPr>
          <w:rFonts w:ascii="Calibri" w:hAnsi="Calibri" w:cs="Calibri"/>
          <w:color w:val="000000"/>
          <w:lang w:val="en-AU"/>
        </w:rPr>
        <w:t xml:space="preserve"> </w:t>
      </w:r>
      <w:r w:rsidRPr="000032B3">
        <w:rPr>
          <w:rFonts w:ascii="Calibri" w:hAnsi="Calibri" w:cs="Calibri"/>
          <w:color w:val="000000"/>
          <w:lang w:val="en-AU"/>
        </w:rPr>
        <w:t>performance and competency. In turn, this will assist in ensuring the</w:t>
      </w:r>
      <w:r>
        <w:rPr>
          <w:rFonts w:ascii="Calibri" w:hAnsi="Calibri" w:cs="Calibri"/>
          <w:color w:val="000000"/>
          <w:lang w:val="en-AU"/>
        </w:rPr>
        <w:t xml:space="preserve"> </w:t>
      </w:r>
      <w:r w:rsidRPr="000032B3">
        <w:rPr>
          <w:rFonts w:ascii="Calibri" w:hAnsi="Calibri" w:cs="Calibri"/>
          <w:color w:val="000000"/>
          <w:lang w:val="en-AU"/>
        </w:rPr>
        <w:t>safety and efficiency of navigation in a designated VTS area.</w:t>
      </w:r>
    </w:p>
    <w:p w14:paraId="48EDAD79" w14:textId="7C1B3D9C" w:rsidR="000032B3" w:rsidRDefault="000032B3" w:rsidP="00944281">
      <w:pPr>
        <w:pStyle w:val="BodyText"/>
      </w:pPr>
      <w:r>
        <w:t xml:space="preserve">The VTS Authority should implement a process for </w:t>
      </w:r>
      <w:ins w:id="755" w:author="Kevin Gregory" w:date="2020-07-15T09:49:00Z">
        <w:r w:rsidR="00FD6FD3">
          <w:t>revalidation</w:t>
        </w:r>
      </w:ins>
      <w:del w:id="756" w:author="Kevin Gregory" w:date="2020-07-15T09:49:00Z">
        <w:r w:rsidDel="00FD6FD3">
          <w:delText>refresher</w:delText>
        </w:r>
      </w:del>
      <w:r>
        <w:t xml:space="preserve"> training to ensure</w:t>
      </w:r>
      <w:r w:rsidRPr="000032B3">
        <w:t xml:space="preserve"> that VTS personnel </w:t>
      </w:r>
      <w:r w:rsidR="00FA0F4A">
        <w:t>maintain their qualifications.</w:t>
      </w:r>
    </w:p>
    <w:p w14:paraId="77D97746" w14:textId="77777777" w:rsidR="003240B7" w:rsidRDefault="003240B7" w:rsidP="003240B7">
      <w:pPr>
        <w:pStyle w:val="BodyText"/>
        <w:spacing w:before="120" w:line="240" w:lineRule="auto"/>
      </w:pPr>
      <w:r>
        <w:lastRenderedPageBreak/>
        <w:t>Revalidation of a VTS qualification may be required when:</w:t>
      </w:r>
    </w:p>
    <w:p w14:paraId="6CC1B63B" w14:textId="77777777" w:rsidR="003240B7" w:rsidRPr="0013408A" w:rsidRDefault="003240B7" w:rsidP="003240B7">
      <w:pPr>
        <w:pStyle w:val="Bullet1"/>
      </w:pPr>
      <w:r w:rsidRPr="0013408A">
        <w:t>The VTS qualification or VTS certification log is approaching its expiry date</w:t>
      </w:r>
    </w:p>
    <w:p w14:paraId="5E78F4BC" w14:textId="77777777" w:rsidR="003240B7" w:rsidRPr="0013408A" w:rsidRDefault="003240B7" w:rsidP="003240B7">
      <w:pPr>
        <w:pStyle w:val="Bullet1"/>
      </w:pPr>
      <w:r w:rsidRPr="0013408A">
        <w:t>There are changes in the physical environment of the VTS</w:t>
      </w:r>
      <w:r>
        <w:t>,</w:t>
      </w:r>
      <w:r w:rsidRPr="0013408A">
        <w:t xml:space="preserve"> or tasks which necessitate additional training</w:t>
      </w:r>
      <w:r>
        <w:t xml:space="preserve"> for VTS personnel</w:t>
      </w:r>
    </w:p>
    <w:p w14:paraId="6151C183" w14:textId="77777777" w:rsidR="003240B7" w:rsidRPr="0072234E" w:rsidRDefault="003240B7" w:rsidP="003240B7">
      <w:pPr>
        <w:pStyle w:val="Bullet1"/>
      </w:pPr>
      <w:r w:rsidRPr="0013408A">
        <w:t>There is a break in service, unsatisfactory operational performance or other circumstances leading to a reduced level of competence</w:t>
      </w:r>
    </w:p>
    <w:p w14:paraId="1879AA0A" w14:textId="5FF1EDD8" w:rsidR="003240B7" w:rsidRDefault="003240B7" w:rsidP="003240B7">
      <w:pPr>
        <w:pStyle w:val="BodyText"/>
      </w:pPr>
      <w:r>
        <w:t>The VTS Authority should implement a revalidation process to ensure</w:t>
      </w:r>
      <w:r w:rsidRPr="000032B3">
        <w:t xml:space="preserve"> that VTS personnel </w:t>
      </w:r>
      <w:r>
        <w:t>maintain their qualifications.</w:t>
      </w:r>
    </w:p>
    <w:p w14:paraId="3C17762B" w14:textId="77777777" w:rsidR="003240B7" w:rsidRDefault="003240B7" w:rsidP="00944281">
      <w:pPr>
        <w:pStyle w:val="BodyText"/>
        <w:rPr>
          <w:ins w:id="757" w:author="Kevin Gregory" w:date="2020-07-15T09:52:00Z"/>
        </w:rPr>
      </w:pPr>
    </w:p>
    <w:p w14:paraId="03A91F06" w14:textId="528DC45D" w:rsidR="0068180C" w:rsidRDefault="0068180C" w:rsidP="0068180C">
      <w:pPr>
        <w:pStyle w:val="Heading3"/>
        <w:rPr>
          <w:ins w:id="758" w:author="Kevin Gregory" w:date="2020-07-15T09:52:00Z"/>
        </w:rPr>
      </w:pPr>
      <w:bookmarkStart w:id="759" w:name="_Toc45706110"/>
      <w:commentRangeStart w:id="760"/>
      <w:commentRangeStart w:id="761"/>
      <w:ins w:id="762" w:author="Kevin Gregory" w:date="2020-07-15T09:52:00Z">
        <w:r>
          <w:t>Recurrent Training</w:t>
        </w:r>
      </w:ins>
      <w:bookmarkEnd w:id="759"/>
      <w:commentRangeEnd w:id="760"/>
      <w:ins w:id="763" w:author="Kevin Gregory" w:date="2020-07-15T16:35:00Z">
        <w:r w:rsidR="006639D6">
          <w:rPr>
            <w:rStyle w:val="CommentReference"/>
            <w:rFonts w:asciiTheme="minorHAnsi" w:eastAsiaTheme="minorHAnsi" w:hAnsiTheme="minorHAnsi" w:cstheme="minorBidi"/>
            <w:b w:val="0"/>
            <w:bCs w:val="0"/>
            <w:smallCaps w:val="0"/>
            <w:color w:val="auto"/>
          </w:rPr>
          <w:commentReference w:id="760"/>
        </w:r>
      </w:ins>
      <w:commentRangeEnd w:id="761"/>
      <w:r w:rsidR="00B55A14">
        <w:rPr>
          <w:rStyle w:val="CommentReference"/>
          <w:rFonts w:asciiTheme="minorHAnsi" w:eastAsiaTheme="minorHAnsi" w:hAnsiTheme="minorHAnsi" w:cstheme="minorBidi"/>
          <w:b w:val="0"/>
          <w:bCs w:val="0"/>
          <w:smallCaps w:val="0"/>
          <w:color w:val="auto"/>
        </w:rPr>
        <w:commentReference w:id="761"/>
      </w:r>
    </w:p>
    <w:p w14:paraId="0E706503" w14:textId="450FA068" w:rsidR="0068180C" w:rsidRDefault="0068180C" w:rsidP="0068180C">
      <w:pPr>
        <w:pStyle w:val="BodyText"/>
        <w:rPr>
          <w:ins w:id="764" w:author="Kevin Gregory" w:date="2020-07-15T09:57:00Z"/>
        </w:rPr>
      </w:pPr>
      <w:ins w:id="765" w:author="Kevin Gregory" w:date="2020-07-15T09:57:00Z">
        <w:r w:rsidRPr="0068180C">
          <w:t xml:space="preserve">Recurrent </w:t>
        </w:r>
      </w:ins>
      <w:ins w:id="766" w:author="Kevin Gregory" w:date="2020-07-15T14:10:00Z">
        <w:r w:rsidR="00BE7255">
          <w:t>t</w:t>
        </w:r>
      </w:ins>
      <w:ins w:id="767" w:author="Kevin Gregory" w:date="2020-07-15T09:57:00Z">
        <w:r w:rsidRPr="0068180C">
          <w:t>raining should be carried out at regular intervals and is part of a structured training programme thereby enabling continual professional development and resulting in the maintenance of the VTS qualification</w:t>
        </w:r>
      </w:ins>
      <w:commentRangeStart w:id="768"/>
      <w:ins w:id="769" w:author="Kevin Gregory" w:date="2020-07-15T10:14:00Z">
        <w:r w:rsidR="005B09E1">
          <w:rPr>
            <w:rStyle w:val="FootnoteReference"/>
          </w:rPr>
          <w:footnoteReference w:id="1"/>
        </w:r>
      </w:ins>
      <w:commentRangeEnd w:id="768"/>
      <w:r w:rsidR="00FE1B54">
        <w:rPr>
          <w:rStyle w:val="CommentReference"/>
        </w:rPr>
        <w:commentReference w:id="768"/>
      </w:r>
      <w:ins w:id="776" w:author="Kevin Gregory" w:date="2020-07-15T09:57:00Z">
        <w:r w:rsidRPr="0068180C">
          <w:t>.</w:t>
        </w:r>
      </w:ins>
      <w:ins w:id="777" w:author="Kevin Gregory" w:date="2020-07-15T10:00:00Z">
        <w:r w:rsidR="00A96CB1">
          <w:t xml:space="preserve"> </w:t>
        </w:r>
      </w:ins>
    </w:p>
    <w:p w14:paraId="7C420C57" w14:textId="7A874D9D" w:rsidR="0068180C" w:rsidDel="00995326" w:rsidRDefault="0068180C" w:rsidP="00995326">
      <w:pPr>
        <w:pStyle w:val="BodyText"/>
        <w:rPr>
          <w:ins w:id="778" w:author="Kevin Gregory" w:date="2020-07-15T09:53:00Z"/>
          <w:del w:id="779" w:author="Jillian Carson-Jackson" w:date="2020-08-21T12:38:00Z"/>
        </w:rPr>
      </w:pPr>
      <w:ins w:id="780" w:author="Kevin Gregory" w:date="2020-07-15T09:53:00Z">
        <w:r>
          <w:t xml:space="preserve">Recurrent </w:t>
        </w:r>
      </w:ins>
      <w:ins w:id="781" w:author="Kevin Gregory" w:date="2020-07-15T14:10:00Z">
        <w:r w:rsidR="00BE7255">
          <w:t>t</w:t>
        </w:r>
      </w:ins>
      <w:ins w:id="782" w:author="Kevin Gregory" w:date="2020-07-15T09:53:00Z">
        <w:r>
          <w:t xml:space="preserve">raining should cover generic and area specific elements of competency. </w:t>
        </w:r>
        <w:commentRangeStart w:id="783"/>
        <w:del w:id="784" w:author="Jillian Carson-Jackson" w:date="2020-08-21T12:38:00Z">
          <w:r w:rsidDel="00995326">
            <w:delText xml:space="preserve">This should </w:delText>
          </w:r>
        </w:del>
      </w:ins>
      <w:commentRangeEnd w:id="783"/>
      <w:r w:rsidR="00995326">
        <w:rPr>
          <w:rStyle w:val="CommentReference"/>
        </w:rPr>
        <w:commentReference w:id="783"/>
      </w:r>
      <w:ins w:id="785" w:author="Kevin Gregory" w:date="2020-07-15T09:53:00Z">
        <w:del w:id="786" w:author="Jillian Carson-Jackson" w:date="2020-08-21T12:38:00Z">
          <w:r w:rsidDel="00995326">
            <w:delText>be linked to a process combining instruction and practice to provide VTS</w:delText>
          </w:r>
        </w:del>
      </w:ins>
      <w:ins w:id="787" w:author="Kevin Gregory" w:date="2020-07-15T10:15:00Z">
        <w:del w:id="788" w:author="Jillian Carson-Jackson" w:date="2020-08-21T12:38:00Z">
          <w:r w:rsidR="005B09E1" w:rsidDel="00995326">
            <w:delText xml:space="preserve"> personnel</w:delText>
          </w:r>
        </w:del>
      </w:ins>
      <w:ins w:id="789" w:author="Kevin Gregory" w:date="2020-07-15T09:53:00Z">
        <w:del w:id="790" w:author="Jillian Carson-Jackson" w:date="2020-08-21T12:38:00Z">
          <w:r w:rsidDel="00995326">
            <w:delText xml:space="preserve"> with the skill, knowledge and experience necessary to perform their roles safely, efficiently and effectively.</w:delText>
          </w:r>
        </w:del>
      </w:ins>
    </w:p>
    <w:p w14:paraId="0CE06A3B" w14:textId="3732F1A0" w:rsidR="0068180C" w:rsidDel="00995326" w:rsidRDefault="0068180C" w:rsidP="00995326">
      <w:pPr>
        <w:pStyle w:val="BodyText"/>
        <w:rPr>
          <w:ins w:id="791" w:author="Kevin Gregory" w:date="2020-07-15T09:53:00Z"/>
          <w:del w:id="792" w:author="Jillian Carson-Jackson" w:date="2020-08-21T12:38:00Z"/>
        </w:rPr>
      </w:pPr>
      <w:ins w:id="793" w:author="Kevin Gregory" w:date="2020-07-15T09:53:00Z">
        <w:del w:id="794" w:author="Jillian Carson-Jackson" w:date="2020-08-21T12:38:00Z">
          <w:r w:rsidDel="00995326">
            <w:delText xml:space="preserve">Therefore, the general objectives of </w:delText>
          </w:r>
        </w:del>
      </w:ins>
      <w:ins w:id="795" w:author="Kevin Gregory" w:date="2020-07-15T14:10:00Z">
        <w:del w:id="796" w:author="Jillian Carson-Jackson" w:date="2020-08-21T12:38:00Z">
          <w:r w:rsidR="00BE7255" w:rsidDel="00995326">
            <w:delText>r</w:delText>
          </w:r>
        </w:del>
      </w:ins>
      <w:ins w:id="797" w:author="Kevin Gregory" w:date="2020-07-15T09:53:00Z">
        <w:del w:id="798" w:author="Jillian Carson-Jackson" w:date="2020-08-21T12:38:00Z">
          <w:r w:rsidDel="00995326">
            <w:delText xml:space="preserve">ecurrent </w:delText>
          </w:r>
        </w:del>
      </w:ins>
      <w:ins w:id="799" w:author="Kevin Gregory" w:date="2020-07-15T14:10:00Z">
        <w:del w:id="800" w:author="Jillian Carson-Jackson" w:date="2020-08-21T12:38:00Z">
          <w:r w:rsidR="00BE7255" w:rsidDel="00995326">
            <w:delText>t</w:delText>
          </w:r>
        </w:del>
      </w:ins>
      <w:ins w:id="801" w:author="Kevin Gregory" w:date="2020-07-15T09:53:00Z">
        <w:del w:id="802" w:author="Jillian Carson-Jackson" w:date="2020-08-21T12:38:00Z">
          <w:r w:rsidDel="00995326">
            <w:delText xml:space="preserve">raining are to provide a structured means of maintaining professional currency, reinforcement of previous training, and providing for continuous professional development. </w:delText>
          </w:r>
        </w:del>
      </w:ins>
    </w:p>
    <w:p w14:paraId="18582065" w14:textId="3E90D08A" w:rsidR="0068180C" w:rsidDel="00995326" w:rsidRDefault="0068180C">
      <w:pPr>
        <w:pStyle w:val="BodyText"/>
        <w:rPr>
          <w:ins w:id="803" w:author="Kevin Gregory" w:date="2020-07-15T09:53:00Z"/>
          <w:del w:id="804" w:author="Jillian Carson-Jackson" w:date="2020-08-21T12:38:00Z"/>
        </w:rPr>
      </w:pPr>
      <w:ins w:id="805" w:author="Kevin Gregory" w:date="2020-07-15T09:53:00Z">
        <w:del w:id="806" w:author="Jillian Carson-Jackson" w:date="2020-08-21T12:38:00Z">
          <w:r w:rsidDel="00995326">
            <w:delText xml:space="preserve">Recurrent </w:delText>
          </w:r>
        </w:del>
      </w:ins>
      <w:ins w:id="807" w:author="Kevin Gregory" w:date="2020-07-15T14:10:00Z">
        <w:del w:id="808" w:author="Jillian Carson-Jackson" w:date="2020-08-21T12:38:00Z">
          <w:r w:rsidR="00BE7255" w:rsidDel="00995326">
            <w:delText>t</w:delText>
          </w:r>
        </w:del>
      </w:ins>
      <w:ins w:id="809" w:author="Kevin Gregory" w:date="2020-07-15T09:53:00Z">
        <w:del w:id="810" w:author="Jillian Carson-Jackson" w:date="2020-08-21T12:38:00Z">
          <w:r w:rsidDel="00995326">
            <w:delText xml:space="preserve">raining should be conducted by an </w:delText>
          </w:r>
        </w:del>
      </w:ins>
      <w:ins w:id="811" w:author="Kevin Gregory" w:date="2020-07-15T14:10:00Z">
        <w:del w:id="812" w:author="Jillian Carson-Jackson" w:date="2020-08-21T12:38:00Z">
          <w:r w:rsidR="00BE7255" w:rsidDel="00995326">
            <w:delText>a</w:delText>
          </w:r>
        </w:del>
      </w:ins>
      <w:ins w:id="813" w:author="Kevin Gregory" w:date="2020-07-15T09:53:00Z">
        <w:del w:id="814" w:author="Jillian Carson-Jackson" w:date="2020-08-21T12:38:00Z">
          <w:r w:rsidDel="00995326">
            <w:delText xml:space="preserve">ccredited </w:delText>
          </w:r>
        </w:del>
      </w:ins>
      <w:ins w:id="815" w:author="Kevin Gregory" w:date="2020-07-15T14:10:00Z">
        <w:del w:id="816" w:author="Jillian Carson-Jackson" w:date="2020-08-21T12:38:00Z">
          <w:r w:rsidR="00BE7255" w:rsidDel="00995326">
            <w:delText>t</w:delText>
          </w:r>
        </w:del>
      </w:ins>
      <w:ins w:id="817" w:author="Kevin Gregory" w:date="2020-07-15T09:53:00Z">
        <w:del w:id="818" w:author="Jillian Carson-Jackson" w:date="2020-08-21T12:38:00Z">
          <w:r w:rsidDel="00995326">
            <w:delText xml:space="preserve">raining </w:delText>
          </w:r>
        </w:del>
      </w:ins>
      <w:ins w:id="819" w:author="Kevin Gregory" w:date="2020-07-15T14:10:00Z">
        <w:del w:id="820" w:author="Jillian Carson-Jackson" w:date="2020-08-21T12:38:00Z">
          <w:r w:rsidR="00BE7255" w:rsidDel="00995326">
            <w:delText>o</w:delText>
          </w:r>
        </w:del>
      </w:ins>
      <w:ins w:id="821" w:author="Kevin Gregory" w:date="2020-07-15T09:53:00Z">
        <w:del w:id="822" w:author="Jillian Carson-Jackson" w:date="2020-08-21T12:38:00Z">
          <w:r w:rsidDel="00995326">
            <w:delText xml:space="preserve">rganisation. Individual VTS Authorities may conduct </w:delText>
          </w:r>
        </w:del>
      </w:ins>
      <w:ins w:id="823" w:author="Kevin Gregory" w:date="2020-07-15T14:10:00Z">
        <w:del w:id="824" w:author="Jillian Carson-Jackson" w:date="2020-08-21T12:38:00Z">
          <w:r w:rsidR="00BE7255" w:rsidDel="00995326">
            <w:delText>r</w:delText>
          </w:r>
        </w:del>
      </w:ins>
      <w:ins w:id="825" w:author="Kevin Gregory" w:date="2020-07-15T09:53:00Z">
        <w:del w:id="826" w:author="Jillian Carson-Jackson" w:date="2020-08-21T12:38:00Z">
          <w:r w:rsidDel="00995326">
            <w:delText xml:space="preserve">ecurrent </w:delText>
          </w:r>
        </w:del>
      </w:ins>
      <w:ins w:id="827" w:author="Kevin Gregory" w:date="2020-07-15T14:10:00Z">
        <w:del w:id="828" w:author="Jillian Carson-Jackson" w:date="2020-08-21T12:38:00Z">
          <w:r w:rsidR="00BE7255" w:rsidDel="00995326">
            <w:delText>t</w:delText>
          </w:r>
        </w:del>
      </w:ins>
      <w:ins w:id="829" w:author="Kevin Gregory" w:date="2020-07-15T09:53:00Z">
        <w:del w:id="830" w:author="Jillian Carson-Jackson" w:date="2020-08-21T12:38:00Z">
          <w:r w:rsidDel="00995326">
            <w:delText xml:space="preserve">raining with the approval of the relevant Competent Authority. </w:delText>
          </w:r>
        </w:del>
      </w:ins>
    </w:p>
    <w:p w14:paraId="23B3050B" w14:textId="5AAA3FBC" w:rsidR="0068180C" w:rsidRDefault="0068180C">
      <w:pPr>
        <w:pStyle w:val="BodyText"/>
        <w:rPr>
          <w:ins w:id="831" w:author="Kevin Gregory" w:date="2020-07-15T10:27:00Z"/>
        </w:rPr>
      </w:pPr>
      <w:ins w:id="832" w:author="Kevin Gregory" w:date="2020-07-15T09:53:00Z">
        <w:del w:id="833" w:author="Jillian Carson-Jackson" w:date="2020-08-21T12:38:00Z">
          <w:r w:rsidDel="00995326">
            <w:delText xml:space="preserve">Successful completion of a process of </w:delText>
          </w:r>
        </w:del>
      </w:ins>
      <w:ins w:id="834" w:author="Kevin Gregory" w:date="2020-07-15T14:10:00Z">
        <w:del w:id="835" w:author="Jillian Carson-Jackson" w:date="2020-08-21T12:38:00Z">
          <w:r w:rsidR="00BE7255" w:rsidDel="00995326">
            <w:delText>r</w:delText>
          </w:r>
        </w:del>
      </w:ins>
      <w:ins w:id="836" w:author="Kevin Gregory" w:date="2020-07-15T09:53:00Z">
        <w:del w:id="837" w:author="Jillian Carson-Jackson" w:date="2020-08-21T12:38:00Z">
          <w:r w:rsidDel="00995326">
            <w:delText xml:space="preserve">ecurrent </w:delText>
          </w:r>
        </w:del>
      </w:ins>
      <w:ins w:id="838" w:author="Kevin Gregory" w:date="2020-07-15T14:10:00Z">
        <w:del w:id="839" w:author="Jillian Carson-Jackson" w:date="2020-08-21T12:38:00Z">
          <w:r w:rsidR="00BE7255" w:rsidDel="00995326">
            <w:delText>t</w:delText>
          </w:r>
        </w:del>
      </w:ins>
      <w:ins w:id="840" w:author="Kevin Gregory" w:date="2020-07-15T09:53:00Z">
        <w:del w:id="841" w:author="Jillian Carson-Jackson" w:date="2020-08-21T12:38:00Z">
          <w:r w:rsidDel="00995326">
            <w:delText>raining is necessary to facilitate the revalidation of VTS qualifications.</w:delText>
          </w:r>
        </w:del>
      </w:ins>
    </w:p>
    <w:p w14:paraId="2A25B6DE" w14:textId="2E3C83AE" w:rsidR="00643E43" w:rsidRPr="00BE7255" w:rsidRDefault="00643E43" w:rsidP="00BE7255">
      <w:pPr>
        <w:pStyle w:val="BodyText"/>
        <w:spacing w:before="37"/>
        <w:ind w:right="291"/>
        <w:rPr>
          <w:spacing w:val="-1"/>
        </w:rPr>
      </w:pPr>
      <w:ins w:id="842" w:author="Kevin Gregory" w:date="2020-07-15T10:27:00Z">
        <w:r>
          <w:rPr>
            <w:spacing w:val="-1"/>
          </w:rPr>
          <w:t>The</w:t>
        </w:r>
        <w:r>
          <w:rPr>
            <w:spacing w:val="1"/>
          </w:rPr>
          <w:t xml:space="preserve"> </w:t>
        </w:r>
        <w:r>
          <w:rPr>
            <w:spacing w:val="-1"/>
          </w:rPr>
          <w:t>Competent</w:t>
        </w:r>
        <w:r>
          <w:rPr>
            <w:spacing w:val="-2"/>
          </w:rPr>
          <w:t xml:space="preserve"> </w:t>
        </w:r>
        <w:r>
          <w:rPr>
            <w:spacing w:val="-1"/>
          </w:rPr>
          <w:t>Authority</w:t>
        </w:r>
        <w:r>
          <w:rPr>
            <w:spacing w:val="1"/>
          </w:rPr>
          <w:t xml:space="preserve"> </w:t>
        </w:r>
        <w:r>
          <w:rPr>
            <w:spacing w:val="-1"/>
          </w:rPr>
          <w:t>should determine</w:t>
        </w:r>
        <w:r>
          <w:rPr>
            <w:spacing w:val="-2"/>
          </w:rPr>
          <w:t xml:space="preserve"> </w:t>
        </w:r>
        <w:r>
          <w:rPr>
            <w:spacing w:val="-1"/>
          </w:rPr>
          <w:t>the</w:t>
        </w:r>
        <w:r>
          <w:rPr>
            <w:spacing w:val="1"/>
          </w:rPr>
          <w:t xml:space="preserve"> </w:t>
        </w:r>
        <w:r>
          <w:rPr>
            <w:spacing w:val="-1"/>
          </w:rPr>
          <w:t xml:space="preserve">frequency </w:t>
        </w:r>
        <w:r>
          <w:t xml:space="preserve">of the </w:t>
        </w:r>
      </w:ins>
      <w:ins w:id="843" w:author="Kevin Gregory" w:date="2020-07-15T14:11:00Z">
        <w:r w:rsidR="00BE7255">
          <w:t>r</w:t>
        </w:r>
      </w:ins>
      <w:ins w:id="844" w:author="Kevin Gregory" w:date="2020-07-15T10:27:00Z">
        <w:r>
          <w:t>e</w:t>
        </w:r>
      </w:ins>
      <w:ins w:id="845" w:author="Kevin Gregory" w:date="2020-07-15T14:11:00Z">
        <w:r w:rsidR="00BE7255">
          <w:t>current</w:t>
        </w:r>
      </w:ins>
      <w:ins w:id="846" w:author="Kevin Gregory" w:date="2020-07-15T10:27:00Z">
        <w:r>
          <w:rPr>
            <w:spacing w:val="1"/>
          </w:rPr>
          <w:t xml:space="preserve"> </w:t>
        </w:r>
      </w:ins>
      <w:ins w:id="847" w:author="Kevin Gregory" w:date="2020-07-15T14:11:00Z">
        <w:r w:rsidR="00BE7255">
          <w:rPr>
            <w:spacing w:val="-1"/>
          </w:rPr>
          <w:t>t</w:t>
        </w:r>
      </w:ins>
      <w:ins w:id="848" w:author="Kevin Gregory" w:date="2020-07-15T10:27:00Z">
        <w:r>
          <w:rPr>
            <w:spacing w:val="-1"/>
          </w:rPr>
          <w:t>raining programme.</w:t>
        </w:r>
        <w:r>
          <w:t xml:space="preserve"> </w:t>
        </w:r>
        <w:del w:id="849" w:author="Jillian Carson-Jackson" w:date="2020-08-21T12:39:00Z">
          <w:r w:rsidDel="00995326">
            <w:rPr>
              <w:spacing w:val="-1"/>
            </w:rPr>
            <w:delText>However,</w:delText>
          </w:r>
          <w:r w:rsidDel="00995326">
            <w:rPr>
              <w:spacing w:val="-2"/>
            </w:rPr>
            <w:delText xml:space="preserve"> </w:delText>
          </w:r>
          <w:r w:rsidDel="00995326">
            <w:rPr>
              <w:spacing w:val="-1"/>
            </w:rPr>
            <w:delText>it</w:delText>
          </w:r>
          <w:r w:rsidDel="00995326">
            <w:rPr>
              <w:spacing w:val="1"/>
            </w:rPr>
            <w:delText xml:space="preserve"> </w:delText>
          </w:r>
          <w:r w:rsidDel="00995326">
            <w:rPr>
              <w:spacing w:val="-1"/>
            </w:rPr>
            <w:delText>is</w:delText>
          </w:r>
        </w:del>
      </w:ins>
      <w:ins w:id="850" w:author="Jillian Carson-Jackson" w:date="2020-08-21T12:39:00Z">
        <w:r w:rsidR="00995326">
          <w:rPr>
            <w:spacing w:val="-1"/>
          </w:rPr>
          <w:t>It is</w:t>
        </w:r>
      </w:ins>
      <w:ins w:id="851" w:author="Kevin Gregory" w:date="2020-07-15T10:27:00Z">
        <w:r>
          <w:rPr>
            <w:spacing w:val="-1"/>
          </w:rPr>
          <w:t xml:space="preserve"> recommended</w:t>
        </w:r>
        <w:r>
          <w:rPr>
            <w:spacing w:val="-3"/>
          </w:rPr>
          <w:t xml:space="preserve"> </w:t>
        </w:r>
        <w:r>
          <w:rPr>
            <w:spacing w:val="-1"/>
          </w:rPr>
          <w:t>that</w:t>
        </w:r>
        <w:r>
          <w:rPr>
            <w:spacing w:val="1"/>
          </w:rPr>
          <w:t xml:space="preserve"> </w:t>
        </w:r>
      </w:ins>
      <w:ins w:id="852" w:author="Kevin Gregory" w:date="2020-07-15T14:11:00Z">
        <w:r w:rsidR="00BE7255">
          <w:rPr>
            <w:spacing w:val="-1"/>
          </w:rPr>
          <w:t>recurrent t</w:t>
        </w:r>
      </w:ins>
      <w:ins w:id="853" w:author="Kevin Gregory" w:date="2020-07-15T10:27:00Z">
        <w:r>
          <w:rPr>
            <w:spacing w:val="-1"/>
          </w:rPr>
          <w:t>raining</w:t>
        </w:r>
        <w:r>
          <w:t xml:space="preserve"> </w:t>
        </w:r>
        <w:r>
          <w:rPr>
            <w:spacing w:val="-1"/>
          </w:rPr>
          <w:t>should be</w:t>
        </w:r>
        <w:r>
          <w:rPr>
            <w:spacing w:val="1"/>
          </w:rPr>
          <w:t xml:space="preserve"> </w:t>
        </w:r>
        <w:r>
          <w:rPr>
            <w:spacing w:val="-1"/>
          </w:rPr>
          <w:t xml:space="preserve">carried </w:t>
        </w:r>
        <w:r>
          <w:t>out</w:t>
        </w:r>
        <w:r>
          <w:rPr>
            <w:spacing w:val="-2"/>
          </w:rPr>
          <w:t xml:space="preserve"> </w:t>
        </w:r>
        <w:r>
          <w:rPr>
            <w:spacing w:val="-1"/>
          </w:rPr>
          <w:t>at</w:t>
        </w:r>
        <w:r>
          <w:rPr>
            <w:spacing w:val="1"/>
          </w:rPr>
          <w:t xml:space="preserve"> </w:t>
        </w:r>
        <w:r>
          <w:rPr>
            <w:spacing w:val="-1"/>
          </w:rPr>
          <w:t>intervals</w:t>
        </w:r>
        <w:r>
          <w:t xml:space="preserve"> </w:t>
        </w:r>
        <w:r>
          <w:rPr>
            <w:spacing w:val="-1"/>
          </w:rPr>
          <w:t>not</w:t>
        </w:r>
        <w:r>
          <w:rPr>
            <w:spacing w:val="1"/>
          </w:rPr>
          <w:t xml:space="preserve"> </w:t>
        </w:r>
        <w:r>
          <w:rPr>
            <w:spacing w:val="-1"/>
          </w:rPr>
          <w:t>exceeding five</w:t>
        </w:r>
        <w:r>
          <w:rPr>
            <w:spacing w:val="-2"/>
          </w:rPr>
          <w:t xml:space="preserve"> </w:t>
        </w:r>
        <w:r>
          <w:rPr>
            <w:spacing w:val="-1"/>
          </w:rPr>
          <w:t>years.</w:t>
        </w:r>
      </w:ins>
    </w:p>
    <w:p w14:paraId="65231F3A" w14:textId="333D2CF3" w:rsidR="00594F8F" w:rsidRDefault="00594F8F" w:rsidP="00594F8F">
      <w:pPr>
        <w:pStyle w:val="Heading3"/>
        <w:rPr>
          <w:ins w:id="854" w:author="Kevin Gregory" w:date="2020-04-15T12:14:00Z"/>
        </w:rPr>
      </w:pPr>
      <w:bookmarkStart w:id="855" w:name="_Toc45706111"/>
      <w:ins w:id="856" w:author="Kevin Gregory" w:date="2020-04-15T12:14:00Z">
        <w:r>
          <w:t>Adaptation Training</w:t>
        </w:r>
        <w:bookmarkEnd w:id="855"/>
      </w:ins>
    </w:p>
    <w:p w14:paraId="0F71DACD" w14:textId="77777777" w:rsidR="00594F8F" w:rsidRPr="007F7CBA" w:rsidRDefault="00594F8F" w:rsidP="00594F8F">
      <w:pPr>
        <w:pStyle w:val="Heading2separationline"/>
        <w:rPr>
          <w:ins w:id="857" w:author="Kevin Gregory" w:date="2020-04-15T12:14:00Z"/>
        </w:rPr>
      </w:pPr>
    </w:p>
    <w:p w14:paraId="644F5967" w14:textId="6A30FEC3" w:rsidR="00D84C79" w:rsidRPr="00D84C79" w:rsidDel="00594F8F" w:rsidRDefault="00FB4DA1" w:rsidP="00D84C79">
      <w:pPr>
        <w:pStyle w:val="Heading3"/>
        <w:rPr>
          <w:del w:id="858" w:author="Kevin Gregory" w:date="2020-04-15T12:14:00Z"/>
        </w:rPr>
      </w:pPr>
      <w:bookmarkStart w:id="859" w:name="_Toc40799557"/>
      <w:bookmarkStart w:id="860" w:name="_Toc40799609"/>
      <w:bookmarkStart w:id="861" w:name="_Toc45703076"/>
      <w:bookmarkStart w:id="862" w:name="_Toc45703434"/>
      <w:bookmarkStart w:id="863" w:name="_Toc45704147"/>
      <w:bookmarkStart w:id="864" w:name="_Toc45706112"/>
      <w:del w:id="865" w:author="Kevin Gregory" w:date="2020-04-15T12:14:00Z">
        <w:r w:rsidDel="00594F8F">
          <w:delText>ADAPTATION TRAINING</w:delText>
        </w:r>
        <w:bookmarkEnd w:id="859"/>
        <w:bookmarkEnd w:id="860"/>
        <w:bookmarkEnd w:id="861"/>
        <w:bookmarkEnd w:id="862"/>
        <w:bookmarkEnd w:id="863"/>
        <w:bookmarkEnd w:id="864"/>
      </w:del>
    </w:p>
    <w:p w14:paraId="4A08DEA8" w14:textId="0D09FECE" w:rsidR="00791DFE" w:rsidRDefault="00164C2E" w:rsidP="00791DFE">
      <w:pPr>
        <w:pStyle w:val="BodyText"/>
      </w:pPr>
      <w:r w:rsidRPr="00164C2E">
        <w:t xml:space="preserve">Adaptation </w:t>
      </w:r>
      <w:r w:rsidR="00BE7255">
        <w:t>t</w:t>
      </w:r>
      <w:r w:rsidR="00BE7255" w:rsidRPr="00164C2E">
        <w:t xml:space="preserve">raining </w:t>
      </w:r>
      <w:r w:rsidR="00791DFE">
        <w:t>should be</w:t>
      </w:r>
      <w:r w:rsidRPr="00164C2E">
        <w:t xml:space="preserve"> carried out whenever significant changes are expected</w:t>
      </w:r>
      <w:r w:rsidR="00E54EA9">
        <w:t>,</w:t>
      </w:r>
      <w:r w:rsidRPr="00164C2E">
        <w:t xml:space="preserve"> or when changes have been made concerning equipment, regulations, operational procedures or any other matter relevant to the performance of VTS</w:t>
      </w:r>
      <w:r w:rsidR="00791DFE">
        <w:t xml:space="preserve"> </w:t>
      </w:r>
      <w:r w:rsidR="00AF6621">
        <w:t>personnel</w:t>
      </w:r>
      <w:r w:rsidRPr="00164C2E">
        <w:t>.</w:t>
      </w:r>
      <w:r w:rsidR="00791DFE">
        <w:t xml:space="preserve"> </w:t>
      </w:r>
      <w:r w:rsidR="00791DFE" w:rsidRPr="00791DFE">
        <w:t xml:space="preserve"> </w:t>
      </w:r>
    </w:p>
    <w:p w14:paraId="1B1C44C6" w14:textId="5D2EF23B" w:rsidR="00791DFE" w:rsidRDefault="00791DFE" w:rsidP="00791DFE">
      <w:pPr>
        <w:pStyle w:val="BodyText"/>
      </w:pPr>
      <w:r>
        <w:t xml:space="preserve">It is recommended that </w:t>
      </w:r>
      <w:r w:rsidR="00BE7255">
        <w:t>a</w:t>
      </w:r>
      <w:r w:rsidR="00BE7255" w:rsidRPr="00791DFE">
        <w:t xml:space="preserve">daptation </w:t>
      </w:r>
      <w:r w:rsidR="00BE7255">
        <w:t>t</w:t>
      </w:r>
      <w:r w:rsidR="00BE7255" w:rsidRPr="00791DFE">
        <w:t xml:space="preserve">raining </w:t>
      </w:r>
      <w:r w:rsidRPr="00791DFE">
        <w:t xml:space="preserve">should </w:t>
      </w:r>
      <w:r>
        <w:t>be completed</w:t>
      </w:r>
      <w:r w:rsidRPr="00791DFE">
        <w:t>, if possible, before the change(s) takes place.</w:t>
      </w:r>
    </w:p>
    <w:p w14:paraId="00D2C0B4" w14:textId="77F435B9" w:rsidR="00791DFE" w:rsidRDefault="00791DFE" w:rsidP="00FB4DA1">
      <w:pPr>
        <w:pStyle w:val="BodyText"/>
      </w:pPr>
      <w:r w:rsidRPr="00791DFE">
        <w:t xml:space="preserve">A programme of </w:t>
      </w:r>
      <w:r w:rsidR="00BE7255">
        <w:t>a</w:t>
      </w:r>
      <w:r w:rsidR="00BE7255" w:rsidRPr="00791DFE">
        <w:t xml:space="preserve">daptation </w:t>
      </w:r>
      <w:r w:rsidR="00BE7255">
        <w:t>t</w:t>
      </w:r>
      <w:r w:rsidR="00BE7255" w:rsidRPr="00791DFE">
        <w:t xml:space="preserve">raining </w:t>
      </w:r>
      <w:r w:rsidRPr="00791DFE">
        <w:t>should be developed on a case-by-case basis taking full account of the nature of the specific change(s). In develop</w:t>
      </w:r>
      <w:r w:rsidR="00E44ED0">
        <w:t>ing</w:t>
      </w:r>
      <w:r w:rsidRPr="00791DFE">
        <w:t xml:space="preserve"> a</w:t>
      </w:r>
      <w:r w:rsidR="00E44ED0">
        <w:t>n</w:t>
      </w:r>
      <w:r w:rsidRPr="00791DFE">
        <w:t xml:space="preserve"> </w:t>
      </w:r>
      <w:r w:rsidR="00BE7255">
        <w:t>a</w:t>
      </w:r>
      <w:r w:rsidR="00BE7255" w:rsidRPr="00791DFE">
        <w:t xml:space="preserve">daptation </w:t>
      </w:r>
      <w:r w:rsidR="00BE7255">
        <w:t>t</w:t>
      </w:r>
      <w:r w:rsidR="00BE7255" w:rsidRPr="00791DFE">
        <w:t>raining</w:t>
      </w:r>
      <w:r w:rsidR="00BE7255" w:rsidRPr="00E44ED0">
        <w:t xml:space="preserve"> </w:t>
      </w:r>
      <w:r w:rsidR="00E44ED0" w:rsidRPr="00791DFE">
        <w:t>programme</w:t>
      </w:r>
      <w:r w:rsidRPr="00791DFE">
        <w:t>, a training needs analysis should be undertaken to determine the nature of the planned change in order to design, develop and implement the required training and to subsequently assess the performance of VTS</w:t>
      </w:r>
      <w:r w:rsidR="009B56CB">
        <w:t xml:space="preserve"> personnel</w:t>
      </w:r>
      <w:r w:rsidRPr="00791DFE">
        <w:t>.</w:t>
      </w:r>
      <w:r>
        <w:t xml:space="preserve">  </w:t>
      </w:r>
      <w:r w:rsidRPr="00791DFE">
        <w:t>T</w:t>
      </w:r>
      <w:r>
        <w:t>he t</w:t>
      </w:r>
      <w:r w:rsidRPr="00791DFE">
        <w:t>raining should consist of a structured scheme of work and/or detailed lesson/training plans for each subject area with clear learning goals based on the results of the training needs analysis.</w:t>
      </w:r>
    </w:p>
    <w:p w14:paraId="007FFF65" w14:textId="5E8E0232" w:rsidR="00791DFE" w:rsidRDefault="00791DFE" w:rsidP="00FB4DA1">
      <w:pPr>
        <w:pStyle w:val="BodyText"/>
      </w:pPr>
      <w:r>
        <w:lastRenderedPageBreak/>
        <w:t>The VTS Authority would</w:t>
      </w:r>
      <w:r w:rsidR="00E44ED0">
        <w:t xml:space="preserve"> need to</w:t>
      </w:r>
      <w:r>
        <w:t xml:space="preserve"> identify</w:t>
      </w:r>
      <w:r w:rsidR="00E44ED0">
        <w:t xml:space="preserve"> as part of the training analysis</w:t>
      </w:r>
      <w:r>
        <w:t xml:space="preserve"> who would be best positioned to develop and deliver the </w:t>
      </w:r>
      <w:r w:rsidR="00BE7255">
        <w:t>a</w:t>
      </w:r>
      <w:r w:rsidR="00BE7255" w:rsidRPr="00791DFE">
        <w:t xml:space="preserve">daptation </w:t>
      </w:r>
      <w:r w:rsidR="00BE7255">
        <w:t>t</w:t>
      </w:r>
      <w:r w:rsidR="00BE7255" w:rsidRPr="00791DFE">
        <w:t>raining</w:t>
      </w:r>
      <w:r>
        <w:t xml:space="preserve">. </w:t>
      </w:r>
      <w:r w:rsidR="00E44ED0">
        <w:t xml:space="preserve">  This may be in-house, a </w:t>
      </w:r>
      <w:r w:rsidR="005B09E1">
        <w:t>t</w:t>
      </w:r>
      <w:r w:rsidR="00E44ED0" w:rsidRPr="00791DFE">
        <w:t xml:space="preserve">raining </w:t>
      </w:r>
      <w:r w:rsidR="005B09E1">
        <w:t>o</w:t>
      </w:r>
      <w:r w:rsidR="00E44ED0" w:rsidRPr="00791DFE">
        <w:t>rganisation</w:t>
      </w:r>
      <w:r w:rsidR="00E44ED0">
        <w:t xml:space="preserve">, a </w:t>
      </w:r>
      <w:r w:rsidR="00E44ED0" w:rsidRPr="00791DFE">
        <w:t>service provider</w:t>
      </w:r>
      <w:r w:rsidR="00E44ED0">
        <w:t xml:space="preserve"> (</w:t>
      </w:r>
      <w:del w:id="866" w:author="Kevin Gregory" w:date="2020-07-15T10:16:00Z">
        <w:r w:rsidR="00E44ED0" w:rsidDel="005B09E1">
          <w:delText>eg</w:delText>
        </w:r>
      </w:del>
      <w:ins w:id="867" w:author="Kevin Gregory" w:date="2020-07-15T10:16:00Z">
        <w:r w:rsidR="005B09E1">
          <w:t>e.g.</w:t>
        </w:r>
      </w:ins>
      <w:r w:rsidR="00E44ED0">
        <w:t xml:space="preserve"> company installing VTS equipment), or a combination of various parties. </w:t>
      </w:r>
    </w:p>
    <w:p w14:paraId="2C5A1EE4" w14:textId="0DD179D0" w:rsidR="00594F8F" w:rsidRDefault="00594F8F" w:rsidP="00594F8F">
      <w:pPr>
        <w:pStyle w:val="Heading3"/>
        <w:rPr>
          <w:ins w:id="868" w:author="Kevin Gregory" w:date="2020-04-15T12:15:00Z"/>
        </w:rPr>
      </w:pPr>
      <w:bookmarkStart w:id="869" w:name="_Toc45706113"/>
      <w:ins w:id="870" w:author="Kevin Gregory" w:date="2020-04-15T12:15:00Z">
        <w:r>
          <w:t>Updating Training</w:t>
        </w:r>
        <w:bookmarkEnd w:id="869"/>
      </w:ins>
    </w:p>
    <w:p w14:paraId="185FEDE4" w14:textId="77777777" w:rsidR="00594F8F" w:rsidRPr="007F7CBA" w:rsidRDefault="00594F8F" w:rsidP="00594F8F">
      <w:pPr>
        <w:pStyle w:val="Heading2separationline"/>
        <w:rPr>
          <w:ins w:id="871" w:author="Kevin Gregory" w:date="2020-04-15T12:15:00Z"/>
        </w:rPr>
      </w:pPr>
    </w:p>
    <w:p w14:paraId="5738270E" w14:textId="59C56E10" w:rsidR="00FB4DA1" w:rsidDel="00594F8F" w:rsidRDefault="00FB4DA1" w:rsidP="00FB4DA1">
      <w:pPr>
        <w:pStyle w:val="Heading3"/>
        <w:rPr>
          <w:del w:id="872" w:author="Kevin Gregory" w:date="2020-04-15T12:15:00Z"/>
        </w:rPr>
      </w:pPr>
      <w:bookmarkStart w:id="873" w:name="_Toc40799559"/>
      <w:bookmarkStart w:id="874" w:name="_Toc40799611"/>
      <w:bookmarkStart w:id="875" w:name="_Toc45703078"/>
      <w:bookmarkStart w:id="876" w:name="_Toc45703436"/>
      <w:bookmarkStart w:id="877" w:name="_Toc45704149"/>
      <w:bookmarkStart w:id="878" w:name="_Toc45706114"/>
      <w:del w:id="879" w:author="Kevin Gregory" w:date="2020-04-15T12:15:00Z">
        <w:r w:rsidDel="00594F8F">
          <w:delText>UPDATE TRAINING</w:delText>
        </w:r>
        <w:bookmarkEnd w:id="873"/>
        <w:bookmarkEnd w:id="874"/>
        <w:bookmarkEnd w:id="875"/>
        <w:bookmarkEnd w:id="876"/>
        <w:bookmarkEnd w:id="877"/>
        <w:bookmarkEnd w:id="878"/>
      </w:del>
    </w:p>
    <w:p w14:paraId="57EB5AAB" w14:textId="158C9B2F" w:rsidR="006C6646" w:rsidRDefault="006C6646" w:rsidP="006C6646">
      <w:pPr>
        <w:pStyle w:val="BodyText"/>
      </w:pPr>
      <w:r w:rsidRPr="006C6646">
        <w:t xml:space="preserve">Updating </w:t>
      </w:r>
      <w:del w:id="880" w:author="Kevin Gregory" w:date="2020-07-15T14:12:00Z">
        <w:r w:rsidRPr="006C6646" w:rsidDel="00BE7255">
          <w:delText xml:space="preserve">Training </w:delText>
        </w:r>
      </w:del>
      <w:ins w:id="881" w:author="Kevin Gregory" w:date="2020-07-15T14:12:00Z">
        <w:r w:rsidR="00BE7255">
          <w:t>t</w:t>
        </w:r>
        <w:r w:rsidR="00BE7255" w:rsidRPr="006C6646">
          <w:t xml:space="preserve">raining </w:t>
        </w:r>
      </w:ins>
      <w:r w:rsidRPr="006C6646">
        <w:t>provide</w:t>
      </w:r>
      <w:r>
        <w:t>s</w:t>
      </w:r>
      <w:r w:rsidRPr="006C6646">
        <w:t xml:space="preserve"> a structured means </w:t>
      </w:r>
      <w:r>
        <w:t xml:space="preserve">for an individual to </w:t>
      </w:r>
      <w:r w:rsidRPr="006C6646">
        <w:t>regain or re-acquiring professional knowledge and skills as well as t</w:t>
      </w:r>
      <w:r>
        <w:t>o</w:t>
      </w:r>
      <w:r w:rsidRPr="006C6646">
        <w:t xml:space="preserve"> reinforce previous training. </w:t>
      </w:r>
      <w:r>
        <w:t xml:space="preserve">This may be required due to </w:t>
      </w:r>
      <w:del w:id="882" w:author="Jillian Carson-Jackson" w:date="2020-05-19T15:30:00Z">
        <w:r w:rsidDel="00C52857">
          <w:delText>a number of</w:delText>
        </w:r>
      </w:del>
      <w:ins w:id="883" w:author="Jillian Carson-Jackson" w:date="2020-05-19T15:30:00Z">
        <w:r w:rsidR="00C52857">
          <w:t>several</w:t>
        </w:r>
      </w:ins>
      <w:r>
        <w:t xml:space="preserve"> reasons:</w:t>
      </w:r>
    </w:p>
    <w:p w14:paraId="7B0235B3" w14:textId="32728D8D" w:rsidR="006C6646" w:rsidRDefault="00BB4EB8" w:rsidP="006C6646">
      <w:pPr>
        <w:pStyle w:val="Bullet1"/>
      </w:pPr>
      <w:r>
        <w:t xml:space="preserve">after </w:t>
      </w:r>
      <w:r w:rsidR="006C6646">
        <w:t>a break in service</w:t>
      </w:r>
      <w:ins w:id="884" w:author="Kevin Gregory" w:date="2020-07-15T14:36:00Z">
        <w:r>
          <w:t>;</w:t>
        </w:r>
      </w:ins>
    </w:p>
    <w:p w14:paraId="1ED2FD3B" w14:textId="5DBFF6F6" w:rsidR="006C6646" w:rsidRDefault="00BB4EB8" w:rsidP="006C6646">
      <w:pPr>
        <w:pStyle w:val="Bullet1"/>
      </w:pPr>
      <w:r>
        <w:t xml:space="preserve">after </w:t>
      </w:r>
      <w:r w:rsidR="006C6646">
        <w:t>a VTS qualification</w:t>
      </w:r>
      <w:r w:rsidR="008E0E01">
        <w:t xml:space="preserve"> or</w:t>
      </w:r>
      <w:r w:rsidR="006C6646">
        <w:t xml:space="preserve"> endorsement has expired</w:t>
      </w:r>
      <w:ins w:id="885" w:author="Kevin Gregory" w:date="2020-07-15T14:36:00Z">
        <w:r>
          <w:t>;</w:t>
        </w:r>
      </w:ins>
    </w:p>
    <w:p w14:paraId="1F4974D0" w14:textId="2FCBB01E" w:rsidR="006C6646" w:rsidRDefault="00BB4EB8" w:rsidP="006C6646">
      <w:pPr>
        <w:pStyle w:val="Bullet1"/>
      </w:pPr>
      <w:r>
        <w:t xml:space="preserve">following </w:t>
      </w:r>
      <w:r w:rsidR="006C6646">
        <w:t xml:space="preserve">an unsatisfactory outcome of </w:t>
      </w:r>
      <w:r w:rsidR="00CB713C">
        <w:t>an operational performance</w:t>
      </w:r>
      <w:r w:rsidR="006C6646">
        <w:t xml:space="preserve"> assessment or proficiency check of a VTS</w:t>
      </w:r>
      <w:r w:rsidR="00CB713C">
        <w:t xml:space="preserve"> </w:t>
      </w:r>
      <w:r w:rsidR="009B56CB">
        <w:t>personnel</w:t>
      </w:r>
      <w:r w:rsidR="006C6646">
        <w:t xml:space="preserve"> following </w:t>
      </w:r>
      <w:ins w:id="886" w:author="Kevin Gregory" w:date="2020-07-15T14:13:00Z">
        <w:r w:rsidR="00BE7255">
          <w:t>recurrent</w:t>
        </w:r>
      </w:ins>
      <w:del w:id="887" w:author="Kevin Gregory" w:date="2020-07-15T14:13:00Z">
        <w:r w:rsidR="006C6646" w:rsidDel="00BE7255">
          <w:delText>Revalidation</w:delText>
        </w:r>
      </w:del>
      <w:r w:rsidR="006C6646">
        <w:t xml:space="preserve"> </w:t>
      </w:r>
      <w:ins w:id="888" w:author="Kevin Gregory" w:date="2020-07-15T14:13:00Z">
        <w:r w:rsidR="00BE7255">
          <w:t>t</w:t>
        </w:r>
      </w:ins>
      <w:del w:id="889" w:author="Kevin Gregory" w:date="2020-07-15T14:13:00Z">
        <w:r w:rsidR="006C6646" w:rsidDel="00BE7255">
          <w:delText>T</w:delText>
        </w:r>
      </w:del>
      <w:r w:rsidR="006C6646">
        <w:t>raining</w:t>
      </w:r>
      <w:ins w:id="890" w:author="Kevin Gregory" w:date="2020-07-15T14:36:00Z">
        <w:r>
          <w:t>;</w:t>
        </w:r>
      </w:ins>
    </w:p>
    <w:p w14:paraId="601301C3" w14:textId="0D1B36E9" w:rsidR="006C6646" w:rsidRDefault="00BB4EB8" w:rsidP="006C6646">
      <w:pPr>
        <w:pStyle w:val="Bullet1"/>
      </w:pPr>
      <w:r>
        <w:t xml:space="preserve">upon </w:t>
      </w:r>
      <w:r w:rsidR="006C6646">
        <w:t>request of a VTS Operator</w:t>
      </w:r>
      <w:ins w:id="891" w:author="Kevin Gregory" w:date="2020-07-15T14:36:00Z">
        <w:r>
          <w:t xml:space="preserve">; </w:t>
        </w:r>
      </w:ins>
      <w:ins w:id="892" w:author="Kevin Gregory" w:date="2020-07-15T14:37:00Z">
        <w:r>
          <w:t>or</w:t>
        </w:r>
      </w:ins>
    </w:p>
    <w:p w14:paraId="54378A81" w14:textId="7F12C98B" w:rsidR="006C6646" w:rsidRDefault="00BB4EB8" w:rsidP="006C6646">
      <w:pPr>
        <w:pStyle w:val="Bullet1"/>
      </w:pPr>
      <w:r>
        <w:t xml:space="preserve">when </w:t>
      </w:r>
      <w:r w:rsidR="006C6646">
        <w:t>deemed necessary by the</w:t>
      </w:r>
      <w:r w:rsidR="00D84C79">
        <w:t xml:space="preserve"> Competent and/or VTS </w:t>
      </w:r>
      <w:ins w:id="893" w:author="Kevin Gregory" w:date="2020-07-15T10:23:00Z">
        <w:r w:rsidR="00460449">
          <w:t>A</w:t>
        </w:r>
      </w:ins>
      <w:del w:id="894" w:author="Kevin Gregory" w:date="2020-07-15T10:23:00Z">
        <w:r w:rsidR="00D84C79" w:rsidDel="00460449">
          <w:delText>a</w:delText>
        </w:r>
      </w:del>
      <w:r w:rsidR="00D84C79">
        <w:t>uthority</w:t>
      </w:r>
      <w:ins w:id="895" w:author="Kevin Gregory" w:date="2020-07-15T10:23:00Z">
        <w:r w:rsidR="00460449">
          <w:t>.</w:t>
        </w:r>
      </w:ins>
    </w:p>
    <w:p w14:paraId="2AB61039" w14:textId="6AE271FF" w:rsidR="00CB713C" w:rsidRDefault="006C6646" w:rsidP="00CB713C">
      <w:pPr>
        <w:pStyle w:val="BodyText"/>
        <w:spacing w:before="240"/>
      </w:pPr>
      <w:r>
        <w:t xml:space="preserve">After an event that triggers a requirement for </w:t>
      </w:r>
      <w:r w:rsidR="00BE7255">
        <w:t>updating training</w:t>
      </w:r>
      <w:r>
        <w:t xml:space="preserve">, a training needs analysis should be undertaken to determine any performance </w:t>
      </w:r>
      <w:r w:rsidR="00C52857">
        <w:t>gaps and</w:t>
      </w:r>
      <w:r w:rsidR="00CB713C">
        <w:t xml:space="preserve"> identify training goals and the associated levels of performance to be achieved.  The results from the analysis should be used when developing the individuals training programme.</w:t>
      </w:r>
    </w:p>
    <w:p w14:paraId="6C44B2AE" w14:textId="0822650E" w:rsidR="00CB713C" w:rsidRDefault="00BC0020" w:rsidP="006471E4">
      <w:pPr>
        <w:pStyle w:val="BodyText"/>
      </w:pPr>
      <w:r w:rsidRPr="00BC0020">
        <w:t xml:space="preserve">Updating </w:t>
      </w:r>
      <w:r w:rsidR="00BE7255">
        <w:t>t</w:t>
      </w:r>
      <w:r w:rsidRPr="00BC0020">
        <w:t>raining will be</w:t>
      </w:r>
      <w:del w:id="896" w:author="Kevin Gregory" w:date="2020-07-15T10:23:00Z">
        <w:r w:rsidRPr="00BC0020" w:rsidDel="00460449">
          <w:delText xml:space="preserve"> an</w:delText>
        </w:r>
      </w:del>
      <w:r w:rsidRPr="00BC0020">
        <w:t xml:space="preserve"> individually tailored </w:t>
      </w:r>
      <w:r w:rsidR="006471E4" w:rsidRPr="006471E4">
        <w:t>cover</w:t>
      </w:r>
      <w:r w:rsidR="00E54EA9">
        <w:t>ing</w:t>
      </w:r>
      <w:r w:rsidR="006471E4" w:rsidRPr="006471E4">
        <w:t xml:space="preserve"> generic and/or area specific elements of competency. </w:t>
      </w:r>
      <w:r w:rsidR="006471E4">
        <w:t>For example, this</w:t>
      </w:r>
      <w:r w:rsidR="00CB713C">
        <w:t xml:space="preserve"> may include the repetition, in full or </w:t>
      </w:r>
      <w:r w:rsidR="005F5649">
        <w:t>components</w:t>
      </w:r>
      <w:r w:rsidR="00CB713C">
        <w:t xml:space="preserve"> of IALA </w:t>
      </w:r>
      <w:ins w:id="897" w:author="Kevin Gregory" w:date="2020-07-15T10:23:00Z">
        <w:r w:rsidR="00460449">
          <w:t>m</w:t>
        </w:r>
      </w:ins>
      <w:del w:id="898" w:author="Kevin Gregory" w:date="2020-07-15T10:23:00Z">
        <w:r w:rsidR="00CB713C" w:rsidDel="00460449">
          <w:delText>M</w:delText>
        </w:r>
      </w:del>
      <w:r w:rsidR="00CB713C">
        <w:t xml:space="preserve">odel </w:t>
      </w:r>
      <w:ins w:id="899" w:author="Kevin Gregory" w:date="2020-07-15T10:23:00Z">
        <w:r w:rsidR="00460449">
          <w:t>c</w:t>
        </w:r>
      </w:ins>
      <w:del w:id="900" w:author="Kevin Gregory" w:date="2020-07-15T10:23:00Z">
        <w:r w:rsidR="00CB713C" w:rsidDel="00460449">
          <w:delText>C</w:delText>
        </w:r>
      </w:del>
      <w:r w:rsidR="00CB713C">
        <w:t>ourse V-103/1</w:t>
      </w:r>
      <w:ins w:id="901" w:author="Kevin Gregory" w:date="2020-07-15T10:23:00Z">
        <w:r w:rsidR="00460449">
          <w:t>, V-103</w:t>
        </w:r>
      </w:ins>
      <w:ins w:id="902" w:author="Kevin Gregory" w:date="2020-07-15T10:24:00Z">
        <w:r w:rsidR="00460449">
          <w:t>/2</w:t>
        </w:r>
      </w:ins>
      <w:r w:rsidR="00CB713C">
        <w:t xml:space="preserve"> and/or V-103/3 as appropriate.</w:t>
      </w:r>
    </w:p>
    <w:p w14:paraId="00718473" w14:textId="1DC6825B" w:rsidR="008E0E01" w:rsidRDefault="008E0E01" w:rsidP="008E0E01">
      <w:pPr>
        <w:pStyle w:val="BodyText"/>
      </w:pPr>
      <w:r>
        <w:t>A</w:t>
      </w:r>
      <w:r w:rsidRPr="00BC0020">
        <w:t>fter a break in service of three months or more</w:t>
      </w:r>
      <w:r>
        <w:t>,</w:t>
      </w:r>
      <w:r w:rsidRPr="00BC0020">
        <w:t xml:space="preserve"> </w:t>
      </w:r>
      <w:r>
        <w:t>a VTS Authority should c</w:t>
      </w:r>
      <w:r w:rsidRPr="00BC0020">
        <w:t xml:space="preserve">onsider undertaking a training needs analysis to </w:t>
      </w:r>
      <w:r>
        <w:t xml:space="preserve">identify whether </w:t>
      </w:r>
      <w:r w:rsidR="00BE7255">
        <w:t>u</w:t>
      </w:r>
      <w:r>
        <w:t>pdat</w:t>
      </w:r>
      <w:ins w:id="903" w:author="Kevin Gregory" w:date="2020-07-15T10:24:00Z">
        <w:r w:rsidR="00460449">
          <w:t>ing</w:t>
        </w:r>
      </w:ins>
      <w:del w:id="904" w:author="Kevin Gregory" w:date="2020-07-15T10:24:00Z">
        <w:r w:rsidDel="00460449">
          <w:delText>e</w:delText>
        </w:r>
      </w:del>
      <w:r>
        <w:t xml:space="preserve"> </w:t>
      </w:r>
      <w:r w:rsidR="00BE7255">
        <w:t>t</w:t>
      </w:r>
      <w:r>
        <w:t>raining is required</w:t>
      </w:r>
      <w:r w:rsidRPr="00BC0020">
        <w:t>, taking into account the complexity of the VTS area and the</w:t>
      </w:r>
      <w:r w:rsidR="009B56CB">
        <w:t>ir duties</w:t>
      </w:r>
      <w:r w:rsidRPr="00BC0020">
        <w:t xml:space="preserve">. </w:t>
      </w:r>
      <w:r>
        <w:t xml:space="preserve"> </w:t>
      </w:r>
    </w:p>
    <w:p w14:paraId="150A1D59" w14:textId="245A046A" w:rsidR="00594F8F" w:rsidRDefault="00594F8F" w:rsidP="00594F8F">
      <w:pPr>
        <w:pStyle w:val="Heading3"/>
        <w:rPr>
          <w:ins w:id="905" w:author="Kevin Gregory" w:date="2020-04-15T12:15:00Z"/>
        </w:rPr>
      </w:pPr>
      <w:bookmarkStart w:id="906" w:name="_Toc45706115"/>
      <w:ins w:id="907" w:author="Kevin Gregory" w:date="2020-04-15T12:15:00Z">
        <w:r>
          <w:t>Continual professional development</w:t>
        </w:r>
        <w:bookmarkEnd w:id="906"/>
      </w:ins>
    </w:p>
    <w:p w14:paraId="4014A444" w14:textId="77777777" w:rsidR="00594F8F" w:rsidRPr="007F7CBA" w:rsidRDefault="00594F8F" w:rsidP="00594F8F">
      <w:pPr>
        <w:pStyle w:val="Heading2separationline"/>
        <w:rPr>
          <w:ins w:id="908" w:author="Kevin Gregory" w:date="2020-04-15T12:15:00Z"/>
        </w:rPr>
      </w:pPr>
    </w:p>
    <w:p w14:paraId="6BF07991" w14:textId="4E4AC967" w:rsidR="00FB4DA1" w:rsidRPr="00FB4DA1" w:rsidDel="00594F8F" w:rsidRDefault="00FB4DA1" w:rsidP="00FB4DA1">
      <w:pPr>
        <w:pStyle w:val="Heading3"/>
        <w:rPr>
          <w:del w:id="909" w:author="Kevin Gregory" w:date="2020-04-15T12:15:00Z"/>
        </w:rPr>
      </w:pPr>
      <w:bookmarkStart w:id="910" w:name="_Toc40799561"/>
      <w:bookmarkStart w:id="911" w:name="_Toc40799613"/>
      <w:bookmarkStart w:id="912" w:name="_Toc45703080"/>
      <w:bookmarkStart w:id="913" w:name="_Toc45703438"/>
      <w:bookmarkStart w:id="914" w:name="_Toc45704151"/>
      <w:bookmarkStart w:id="915" w:name="_Toc45706116"/>
      <w:del w:id="916" w:author="Kevin Gregory" w:date="2020-04-15T12:15:00Z">
        <w:r w:rsidDel="00594F8F">
          <w:delText>CONTINUAL PROFESSIONAL DEVELOPMENT</w:delText>
        </w:r>
        <w:bookmarkEnd w:id="910"/>
        <w:bookmarkEnd w:id="911"/>
        <w:bookmarkEnd w:id="912"/>
        <w:bookmarkEnd w:id="913"/>
        <w:bookmarkEnd w:id="914"/>
        <w:bookmarkEnd w:id="915"/>
      </w:del>
    </w:p>
    <w:p w14:paraId="10752416" w14:textId="649F9DD1" w:rsidR="00114F87" w:rsidRDefault="00114F87" w:rsidP="00114F87">
      <w:pPr>
        <w:pStyle w:val="BodyText"/>
      </w:pPr>
      <w:r>
        <w:t>VTS Authorities are recommended to develop a programme of ongoing Continual Professional Development</w:t>
      </w:r>
      <w:r w:rsidR="001B2ADE">
        <w:t xml:space="preserve"> (CPD)</w:t>
      </w:r>
      <w:r>
        <w:t xml:space="preserve"> to ensure that the standard of training is maintained. </w:t>
      </w:r>
    </w:p>
    <w:p w14:paraId="6BA5BC26" w14:textId="01843303" w:rsidR="00114F87" w:rsidRDefault="001B2ADE" w:rsidP="00114F87">
      <w:pPr>
        <w:pStyle w:val="BodyText"/>
      </w:pPr>
      <w:r>
        <w:t>CPD</w:t>
      </w:r>
      <w:r w:rsidR="00114F87">
        <w:t xml:space="preserve"> may consist of the following areas:</w:t>
      </w:r>
    </w:p>
    <w:p w14:paraId="502FFC95" w14:textId="4CAC2604" w:rsidR="00114F87" w:rsidRDefault="00114F87" w:rsidP="00114F87">
      <w:pPr>
        <w:pStyle w:val="Bullet1"/>
      </w:pPr>
      <w:r>
        <w:t>Review and analysis of lessons learned from local VTS operations</w:t>
      </w:r>
      <w:ins w:id="917" w:author="Kevin Gregory" w:date="2020-07-15T14:37:00Z">
        <w:r w:rsidR="00BB4EB8">
          <w:t>.</w:t>
        </w:r>
      </w:ins>
    </w:p>
    <w:p w14:paraId="5BF9C6DB" w14:textId="3363EB70" w:rsidR="00114F87" w:rsidRDefault="00114F87" w:rsidP="00114F87">
      <w:pPr>
        <w:pStyle w:val="Bullet1"/>
      </w:pPr>
      <w:r>
        <w:t>Regular updates of regulatory, procedural and technological developments</w:t>
      </w:r>
      <w:ins w:id="918" w:author="Kevin Gregory" w:date="2020-07-15T14:37:00Z">
        <w:r w:rsidR="00BB4EB8">
          <w:t>.</w:t>
        </w:r>
      </w:ins>
    </w:p>
    <w:p w14:paraId="184E9A86" w14:textId="696B83F0" w:rsidR="00114F87" w:rsidRDefault="00114F87" w:rsidP="00114F87">
      <w:pPr>
        <w:pStyle w:val="Bullet1"/>
      </w:pPr>
      <w:r>
        <w:t xml:space="preserve">Continual development through familiarisation trips on vessels with </w:t>
      </w:r>
      <w:r w:rsidR="00B83B63">
        <w:t>p</w:t>
      </w:r>
      <w:r>
        <w:t>ilots or other stakeholders</w:t>
      </w:r>
      <w:ins w:id="919" w:author="Kevin Gregory" w:date="2020-07-15T14:37:00Z">
        <w:r w:rsidR="00BB4EB8">
          <w:t>.</w:t>
        </w:r>
      </w:ins>
    </w:p>
    <w:p w14:paraId="1A8ACDCA" w14:textId="536CE2B3" w:rsidR="00114F87" w:rsidRDefault="00114F87" w:rsidP="00114F87">
      <w:pPr>
        <w:pStyle w:val="Bullet1"/>
      </w:pPr>
      <w:r>
        <w:t>Visits to</w:t>
      </w:r>
      <w:r w:rsidR="00B83B63">
        <w:t xml:space="preserve"> allied services, adjacent VTS c</w:t>
      </w:r>
      <w:r>
        <w:t>entres or other similar organisations</w:t>
      </w:r>
      <w:ins w:id="920" w:author="Kevin Gregory" w:date="2020-07-15T14:37:00Z">
        <w:r w:rsidR="00BB4EB8">
          <w:t>.</w:t>
        </w:r>
      </w:ins>
    </w:p>
    <w:p w14:paraId="5A058052" w14:textId="2750B7AD" w:rsidR="00114F87" w:rsidRDefault="00114F87" w:rsidP="00114F87">
      <w:pPr>
        <w:pStyle w:val="Bullet1"/>
      </w:pPr>
      <w:r>
        <w:t>Attendance and participation in relevant emergency or procedural exercises.</w:t>
      </w:r>
    </w:p>
    <w:p w14:paraId="12E17B0E" w14:textId="0648C4A6" w:rsidR="00114F87" w:rsidRDefault="00114F87" w:rsidP="00114F87">
      <w:pPr>
        <w:pStyle w:val="BodyText"/>
      </w:pPr>
      <w:r>
        <w:t xml:space="preserve">Further, </w:t>
      </w:r>
      <w:r w:rsidRPr="00114F87">
        <w:t>VTS</w:t>
      </w:r>
      <w:r>
        <w:t xml:space="preserve"> personnel</w:t>
      </w:r>
      <w:r w:rsidRPr="00114F87">
        <w:t xml:space="preserve"> should </w:t>
      </w:r>
      <w:r>
        <w:t xml:space="preserve">be </w:t>
      </w:r>
      <w:r w:rsidRPr="00114F87">
        <w:t>encourage</w:t>
      </w:r>
      <w:r>
        <w:t>d</w:t>
      </w:r>
      <w:r w:rsidRPr="00114F87">
        <w:t xml:space="preserve"> to take responsibility for their own personal continued professional development as a core component of their role.</w:t>
      </w:r>
    </w:p>
    <w:p w14:paraId="57743DBA" w14:textId="78EF4746" w:rsidR="00944281" w:rsidRPr="00F55AD7" w:rsidDel="00460449" w:rsidRDefault="00922130" w:rsidP="00382638">
      <w:pPr>
        <w:pStyle w:val="Heading2"/>
        <w:rPr>
          <w:del w:id="921" w:author="Kevin Gregory" w:date="2020-07-15T10:25:00Z"/>
        </w:rPr>
      </w:pPr>
      <w:bookmarkStart w:id="922" w:name="_Toc45703081"/>
      <w:bookmarkStart w:id="923" w:name="_Toc45703439"/>
      <w:bookmarkStart w:id="924" w:name="_Toc45704152"/>
      <w:bookmarkStart w:id="925" w:name="_Toc45706117"/>
      <w:commentRangeStart w:id="926"/>
      <w:del w:id="927" w:author="Kevin Gregory" w:date="2020-07-15T10:25:00Z">
        <w:r w:rsidDel="00460449">
          <w:delText xml:space="preserve">FORMAL </w:delText>
        </w:r>
        <w:r w:rsidR="00944281" w:rsidDel="00460449">
          <w:delText>REVALIDATION</w:delText>
        </w:r>
        <w:r w:rsidR="00FA0F4A" w:rsidDel="00460449">
          <w:delText xml:space="preserve"> </w:delText>
        </w:r>
        <w:r w:rsidR="00977869" w:rsidDel="00460449">
          <w:delText>TRAINING</w:delText>
        </w:r>
        <w:bookmarkEnd w:id="922"/>
        <w:bookmarkEnd w:id="923"/>
        <w:bookmarkEnd w:id="924"/>
        <w:bookmarkEnd w:id="925"/>
      </w:del>
    </w:p>
    <w:p w14:paraId="2170E077" w14:textId="0E8E4171" w:rsidR="00944281" w:rsidRPr="00F55AD7" w:rsidDel="00460449" w:rsidRDefault="00944281" w:rsidP="00944281">
      <w:pPr>
        <w:pStyle w:val="Heading2separationline"/>
        <w:rPr>
          <w:del w:id="928" w:author="Kevin Gregory" w:date="2020-07-15T10:25:00Z"/>
        </w:rPr>
      </w:pPr>
    </w:p>
    <w:p w14:paraId="29C6C458" w14:textId="24873303" w:rsidR="00902F05" w:rsidDel="00460449" w:rsidRDefault="00977869" w:rsidP="0013408A">
      <w:pPr>
        <w:pStyle w:val="BodyText"/>
        <w:spacing w:before="120" w:line="240" w:lineRule="auto"/>
        <w:rPr>
          <w:del w:id="929" w:author="Kevin Gregory" w:date="2020-07-15T10:25:00Z"/>
        </w:rPr>
      </w:pPr>
      <w:del w:id="930" w:author="Kevin Gregory" w:date="2020-07-15T10:25:00Z">
        <w:r w:rsidDel="00460449">
          <w:lastRenderedPageBreak/>
          <w:delText xml:space="preserve">Revalidation </w:delText>
        </w:r>
        <w:r w:rsidRPr="00977869" w:rsidDel="00460449">
          <w:delText>Training provide</w:delText>
        </w:r>
        <w:r w:rsidR="00E51362" w:rsidDel="00460449">
          <w:delText>s</w:delText>
        </w:r>
        <w:r w:rsidRPr="00977869" w:rsidDel="00460449">
          <w:delText xml:space="preserve"> a structured means </w:delText>
        </w:r>
        <w:r w:rsidDel="00460449">
          <w:delText xml:space="preserve">to </w:delText>
        </w:r>
        <w:r w:rsidRPr="00FA0F4A" w:rsidDel="00460449">
          <w:rPr>
            <w:rFonts w:ascii="Calibri" w:hAnsi="Calibri" w:cs="Calibri"/>
            <w:color w:val="000000"/>
            <w:lang w:val="en-AU"/>
          </w:rPr>
          <w:delText xml:space="preserve">ensure the holder of a VTS qualification </w:delText>
        </w:r>
        <w:r w:rsidRPr="00977869" w:rsidDel="00460449">
          <w:delText>maintain</w:delText>
        </w:r>
        <w:r w:rsidDel="00460449">
          <w:delText>s their</w:delText>
        </w:r>
        <w:r w:rsidRPr="00977869" w:rsidDel="00460449">
          <w:delText xml:space="preserve"> professional currency, reinforcement of previous training, and providing for continuous professional development.</w:delText>
        </w:r>
      </w:del>
    </w:p>
    <w:p w14:paraId="498C37CC" w14:textId="71CDDDA4" w:rsidR="0013408A" w:rsidDel="00460449" w:rsidRDefault="0013408A" w:rsidP="0013408A">
      <w:pPr>
        <w:pStyle w:val="BodyText"/>
        <w:spacing w:before="120" w:line="240" w:lineRule="auto"/>
        <w:rPr>
          <w:del w:id="931" w:author="Kevin Gregory" w:date="2020-07-15T10:25:00Z"/>
        </w:rPr>
      </w:pPr>
      <w:del w:id="932" w:author="Kevin Gregory" w:date="2020-07-15T10:25:00Z">
        <w:r w:rsidDel="00460449">
          <w:delText>Revalidation of a VTS qualification may be required when:</w:delText>
        </w:r>
      </w:del>
    </w:p>
    <w:p w14:paraId="234566CD" w14:textId="457FF5A1" w:rsidR="0013408A" w:rsidRPr="0013408A" w:rsidDel="00460449" w:rsidRDefault="0013408A" w:rsidP="0013408A">
      <w:pPr>
        <w:pStyle w:val="Bullet1"/>
        <w:rPr>
          <w:del w:id="933" w:author="Kevin Gregory" w:date="2020-07-15T10:25:00Z"/>
        </w:rPr>
      </w:pPr>
      <w:del w:id="934" w:author="Kevin Gregory" w:date="2020-07-15T10:25:00Z">
        <w:r w:rsidRPr="0013408A" w:rsidDel="00460449">
          <w:delText>The VTS qualification or VTS certification log is approaching its expiry date</w:delText>
        </w:r>
      </w:del>
    </w:p>
    <w:p w14:paraId="38858A35" w14:textId="09848A24" w:rsidR="0013408A" w:rsidRPr="0013408A" w:rsidDel="00460449" w:rsidRDefault="0013408A" w:rsidP="0013408A">
      <w:pPr>
        <w:pStyle w:val="Bullet1"/>
        <w:rPr>
          <w:del w:id="935" w:author="Kevin Gregory" w:date="2020-07-15T10:25:00Z"/>
        </w:rPr>
      </w:pPr>
      <w:del w:id="936" w:author="Kevin Gregory" w:date="2020-07-15T10:25:00Z">
        <w:r w:rsidRPr="0013408A" w:rsidDel="00460449">
          <w:delText>There are changes in the physical environment of the VTS</w:delText>
        </w:r>
        <w:r w:rsidR="0085341F" w:rsidDel="00460449">
          <w:delText>,</w:delText>
        </w:r>
        <w:r w:rsidRPr="0013408A" w:rsidDel="00460449">
          <w:delText xml:space="preserve"> or tasks which necessitate additional training</w:delText>
        </w:r>
        <w:r w:rsidR="0085341F" w:rsidDel="00460449">
          <w:delText xml:space="preserve"> for VTS personnel</w:delText>
        </w:r>
      </w:del>
    </w:p>
    <w:p w14:paraId="37B7C73D" w14:textId="6BDAACDD" w:rsidR="0013408A" w:rsidRPr="0013408A" w:rsidDel="00460449" w:rsidRDefault="0013408A" w:rsidP="0013408A">
      <w:pPr>
        <w:pStyle w:val="Bullet1"/>
        <w:rPr>
          <w:del w:id="937" w:author="Kevin Gregory" w:date="2020-07-15T10:25:00Z"/>
        </w:rPr>
      </w:pPr>
      <w:del w:id="938" w:author="Kevin Gregory" w:date="2020-07-15T10:25:00Z">
        <w:r w:rsidRPr="0013408A" w:rsidDel="00460449">
          <w:delText>There is a break in service, unsatisfactory operational performance or other circumstances leading to a reduced level of competence</w:delText>
        </w:r>
      </w:del>
    </w:p>
    <w:p w14:paraId="678FDCEF" w14:textId="6E0EC34D" w:rsidR="00977869" w:rsidDel="00460449" w:rsidRDefault="00977869" w:rsidP="00114F87">
      <w:pPr>
        <w:pStyle w:val="BodyText"/>
        <w:spacing w:before="120" w:line="240" w:lineRule="auto"/>
        <w:rPr>
          <w:del w:id="939" w:author="Kevin Gregory" w:date="2020-07-15T10:25:00Z"/>
        </w:rPr>
      </w:pPr>
      <w:del w:id="940" w:author="Kevin Gregory" w:date="2020-07-15T10:25:00Z">
        <w:r w:rsidRPr="00FA0F4A" w:rsidDel="00460449">
          <w:rPr>
            <w:rFonts w:ascii="Calibri" w:hAnsi="Calibri" w:cs="Calibri"/>
            <w:color w:val="000000"/>
            <w:lang w:val="en-AU"/>
          </w:rPr>
          <w:delText>A structured training programme should be implement</w:delText>
        </w:r>
      </w:del>
      <w:ins w:id="941" w:author="Jillian Carson-Jackson" w:date="2020-05-19T15:33:00Z">
        <w:del w:id="942" w:author="Kevin Gregory" w:date="2020-07-15T10:25:00Z">
          <w:r w:rsidR="001B2ADE" w:rsidDel="00460449">
            <w:rPr>
              <w:rFonts w:ascii="Calibri" w:hAnsi="Calibri" w:cs="Calibri"/>
              <w:color w:val="000000"/>
              <w:lang w:val="en-AU"/>
            </w:rPr>
            <w:delText>ed</w:delText>
          </w:r>
        </w:del>
      </w:ins>
      <w:del w:id="943" w:author="Kevin Gregory" w:date="2020-07-15T10:25:00Z">
        <w:r w:rsidRPr="00FA0F4A" w:rsidDel="00460449">
          <w:rPr>
            <w:rFonts w:ascii="Calibri" w:hAnsi="Calibri" w:cs="Calibri"/>
            <w:color w:val="000000"/>
            <w:lang w:val="en-AU"/>
          </w:rPr>
          <w:delText xml:space="preserve"> to enable the continual professional development of the individual and the maintenance of the VTS qualification.</w:delText>
        </w:r>
        <w:r w:rsidDel="00460449">
          <w:rPr>
            <w:rFonts w:ascii="Calibri" w:hAnsi="Calibri" w:cs="Calibri"/>
            <w:color w:val="000000"/>
            <w:lang w:val="en-AU"/>
          </w:rPr>
          <w:delText xml:space="preserve">  IALA have developed V103/5 Model Course</w:delText>
        </w:r>
        <w:r w:rsidR="009B56CB" w:rsidDel="00460449">
          <w:rPr>
            <w:rFonts w:ascii="Calibri" w:hAnsi="Calibri" w:cs="Calibri"/>
            <w:color w:val="000000"/>
            <w:lang w:val="en-AU"/>
          </w:rPr>
          <w:delText xml:space="preserve"> to assist with revalidation</w:delText>
        </w:r>
        <w:r w:rsidDel="00460449">
          <w:rPr>
            <w:rFonts w:ascii="Calibri" w:hAnsi="Calibri" w:cs="Calibri"/>
            <w:color w:val="000000"/>
            <w:lang w:val="en-AU"/>
          </w:rPr>
          <w:delText>.</w:delText>
        </w:r>
      </w:del>
    </w:p>
    <w:p w14:paraId="3EB7E95F" w14:textId="2252FED1" w:rsidR="005B781B" w:rsidDel="00460449" w:rsidRDefault="00977869" w:rsidP="00D84C79">
      <w:pPr>
        <w:pStyle w:val="BodyText"/>
        <w:spacing w:before="37"/>
        <w:ind w:right="291"/>
        <w:rPr>
          <w:del w:id="944" w:author="Kevin Gregory" w:date="2020-07-15T10:25:00Z"/>
          <w:spacing w:val="-1"/>
        </w:rPr>
      </w:pPr>
      <w:del w:id="945" w:author="Kevin Gregory" w:date="2020-07-15T10:25:00Z">
        <w:r w:rsidDel="00460449">
          <w:rPr>
            <w:spacing w:val="-1"/>
          </w:rPr>
          <w:delText>The</w:delText>
        </w:r>
        <w:r w:rsidDel="00460449">
          <w:rPr>
            <w:spacing w:val="1"/>
          </w:rPr>
          <w:delText xml:space="preserve"> </w:delText>
        </w:r>
        <w:r w:rsidDel="00460449">
          <w:rPr>
            <w:spacing w:val="-1"/>
          </w:rPr>
          <w:delText>Competent</w:delText>
        </w:r>
        <w:r w:rsidDel="00460449">
          <w:rPr>
            <w:spacing w:val="-2"/>
          </w:rPr>
          <w:delText xml:space="preserve"> </w:delText>
        </w:r>
        <w:r w:rsidDel="00460449">
          <w:rPr>
            <w:spacing w:val="-1"/>
          </w:rPr>
          <w:delText>Authority</w:delText>
        </w:r>
        <w:r w:rsidDel="00460449">
          <w:rPr>
            <w:spacing w:val="1"/>
          </w:rPr>
          <w:delText xml:space="preserve"> </w:delText>
        </w:r>
        <w:r w:rsidDel="00460449">
          <w:rPr>
            <w:spacing w:val="-1"/>
          </w:rPr>
          <w:delText>should determine</w:delText>
        </w:r>
        <w:r w:rsidDel="00460449">
          <w:rPr>
            <w:spacing w:val="-2"/>
          </w:rPr>
          <w:delText xml:space="preserve"> </w:delText>
        </w:r>
        <w:r w:rsidDel="00460449">
          <w:rPr>
            <w:spacing w:val="-1"/>
          </w:rPr>
          <w:delText>the</w:delText>
        </w:r>
        <w:r w:rsidDel="00460449">
          <w:rPr>
            <w:spacing w:val="1"/>
          </w:rPr>
          <w:delText xml:space="preserve"> </w:delText>
        </w:r>
        <w:r w:rsidDel="00460449">
          <w:rPr>
            <w:spacing w:val="-1"/>
          </w:rPr>
          <w:delText xml:space="preserve">frequency </w:delText>
        </w:r>
        <w:r w:rsidDel="00460449">
          <w:delText>of the Revalidation</w:delText>
        </w:r>
        <w:r w:rsidDel="00460449">
          <w:rPr>
            <w:spacing w:val="1"/>
          </w:rPr>
          <w:delText xml:space="preserve"> </w:delText>
        </w:r>
        <w:r w:rsidDel="00460449">
          <w:rPr>
            <w:spacing w:val="-1"/>
          </w:rPr>
          <w:delText>Training programme.</w:delText>
        </w:r>
        <w:r w:rsidDel="00460449">
          <w:delText xml:space="preserve"> </w:delText>
        </w:r>
        <w:r w:rsidDel="00460449">
          <w:rPr>
            <w:spacing w:val="-1"/>
          </w:rPr>
          <w:delText>However,</w:delText>
        </w:r>
        <w:r w:rsidDel="00460449">
          <w:rPr>
            <w:spacing w:val="-2"/>
          </w:rPr>
          <w:delText xml:space="preserve"> </w:delText>
        </w:r>
        <w:r w:rsidDel="00460449">
          <w:rPr>
            <w:spacing w:val="-1"/>
          </w:rPr>
          <w:delText>it</w:delText>
        </w:r>
        <w:r w:rsidDel="00460449">
          <w:rPr>
            <w:spacing w:val="1"/>
          </w:rPr>
          <w:delText xml:space="preserve"> </w:delText>
        </w:r>
        <w:r w:rsidDel="00460449">
          <w:rPr>
            <w:spacing w:val="-1"/>
          </w:rPr>
          <w:delText>is</w:delText>
        </w:r>
        <w:r w:rsidR="00D84C79" w:rsidDel="00460449">
          <w:rPr>
            <w:spacing w:val="-1"/>
          </w:rPr>
          <w:delText xml:space="preserve"> </w:delText>
        </w:r>
        <w:r w:rsidDel="00460449">
          <w:rPr>
            <w:spacing w:val="-1"/>
          </w:rPr>
          <w:delText>recommended</w:delText>
        </w:r>
        <w:r w:rsidDel="00460449">
          <w:rPr>
            <w:spacing w:val="-3"/>
          </w:rPr>
          <w:delText xml:space="preserve"> </w:delText>
        </w:r>
        <w:r w:rsidDel="00460449">
          <w:rPr>
            <w:spacing w:val="-1"/>
          </w:rPr>
          <w:delText>that</w:delText>
        </w:r>
        <w:r w:rsidDel="00460449">
          <w:rPr>
            <w:spacing w:val="1"/>
          </w:rPr>
          <w:delText xml:space="preserve"> </w:delText>
        </w:r>
        <w:r w:rsidDel="00460449">
          <w:rPr>
            <w:spacing w:val="-1"/>
          </w:rPr>
          <w:delText>Revalidation</w:delText>
        </w:r>
        <w:r w:rsidDel="00460449">
          <w:rPr>
            <w:spacing w:val="1"/>
          </w:rPr>
          <w:delText xml:space="preserve"> </w:delText>
        </w:r>
        <w:r w:rsidDel="00460449">
          <w:rPr>
            <w:spacing w:val="-1"/>
          </w:rPr>
          <w:delText>Training</w:delText>
        </w:r>
        <w:r w:rsidDel="00460449">
          <w:delText xml:space="preserve"> </w:delText>
        </w:r>
        <w:r w:rsidDel="00460449">
          <w:rPr>
            <w:spacing w:val="-1"/>
          </w:rPr>
          <w:delText>should be</w:delText>
        </w:r>
        <w:r w:rsidDel="00460449">
          <w:rPr>
            <w:spacing w:val="1"/>
          </w:rPr>
          <w:delText xml:space="preserve"> </w:delText>
        </w:r>
        <w:r w:rsidDel="00460449">
          <w:rPr>
            <w:spacing w:val="-1"/>
          </w:rPr>
          <w:delText xml:space="preserve">carried </w:delText>
        </w:r>
        <w:r w:rsidDel="00460449">
          <w:delText>out</w:delText>
        </w:r>
        <w:r w:rsidDel="00460449">
          <w:rPr>
            <w:spacing w:val="-2"/>
          </w:rPr>
          <w:delText xml:space="preserve"> </w:delText>
        </w:r>
        <w:r w:rsidDel="00460449">
          <w:rPr>
            <w:spacing w:val="-1"/>
          </w:rPr>
          <w:delText>at</w:delText>
        </w:r>
        <w:r w:rsidDel="00460449">
          <w:rPr>
            <w:spacing w:val="1"/>
          </w:rPr>
          <w:delText xml:space="preserve"> </w:delText>
        </w:r>
        <w:r w:rsidDel="00460449">
          <w:rPr>
            <w:spacing w:val="-1"/>
          </w:rPr>
          <w:delText>intervals</w:delText>
        </w:r>
        <w:r w:rsidDel="00460449">
          <w:delText xml:space="preserve"> </w:delText>
        </w:r>
        <w:r w:rsidDel="00460449">
          <w:rPr>
            <w:spacing w:val="-1"/>
          </w:rPr>
          <w:delText>not</w:delText>
        </w:r>
        <w:r w:rsidDel="00460449">
          <w:rPr>
            <w:spacing w:val="1"/>
          </w:rPr>
          <w:delText xml:space="preserve"> </w:delText>
        </w:r>
        <w:r w:rsidDel="00460449">
          <w:rPr>
            <w:spacing w:val="-1"/>
          </w:rPr>
          <w:delText>exceeding five</w:delText>
        </w:r>
        <w:r w:rsidDel="00460449">
          <w:rPr>
            <w:spacing w:val="-2"/>
          </w:rPr>
          <w:delText xml:space="preserve"> </w:delText>
        </w:r>
        <w:r w:rsidDel="00460449">
          <w:rPr>
            <w:spacing w:val="-1"/>
          </w:rPr>
          <w:delText>years.</w:delText>
        </w:r>
      </w:del>
      <w:commentRangeEnd w:id="926"/>
      <w:r w:rsidR="00B502C1">
        <w:rPr>
          <w:rStyle w:val="CommentReference"/>
        </w:rPr>
        <w:commentReference w:id="926"/>
      </w:r>
    </w:p>
    <w:p w14:paraId="67C4A4D5" w14:textId="77777777" w:rsidR="000E5394" w:rsidRDefault="000E5394">
      <w:pPr>
        <w:spacing w:after="200" w:line="276" w:lineRule="auto"/>
        <w:rPr>
          <w:ins w:id="946" w:author="Jillian Carson-Jackson" w:date="2020-05-19T15:33:00Z"/>
          <w:rFonts w:asciiTheme="majorHAnsi" w:eastAsiaTheme="majorEastAsia" w:hAnsiTheme="majorHAnsi" w:cstheme="majorBidi"/>
          <w:b/>
          <w:bCs/>
          <w:caps/>
          <w:color w:val="407EC9"/>
          <w:sz w:val="28"/>
          <w:szCs w:val="24"/>
        </w:rPr>
      </w:pPr>
      <w:ins w:id="947" w:author="Jillian Carson-Jackson" w:date="2020-05-19T15:33:00Z">
        <w:r>
          <w:br w:type="page"/>
        </w:r>
      </w:ins>
    </w:p>
    <w:p w14:paraId="4D0A8B65" w14:textId="04C3D4BA" w:rsidR="005B781B" w:rsidRPr="00F55AD7" w:rsidRDefault="005B781B" w:rsidP="005B781B">
      <w:pPr>
        <w:pStyle w:val="Heading1"/>
      </w:pPr>
      <w:bookmarkStart w:id="948" w:name="_Toc45706118"/>
      <w:r>
        <w:lastRenderedPageBreak/>
        <w:t>VTS CAREER PROGRESSION</w:t>
      </w:r>
      <w:bookmarkEnd w:id="948"/>
    </w:p>
    <w:p w14:paraId="28928FEA" w14:textId="77777777" w:rsidR="005B781B" w:rsidRPr="00F55AD7" w:rsidRDefault="005B781B" w:rsidP="005B781B">
      <w:pPr>
        <w:pStyle w:val="Heading2separationline"/>
      </w:pPr>
    </w:p>
    <w:p w14:paraId="19A7BEE7" w14:textId="397D1D8A" w:rsidR="005B781B" w:rsidRDefault="005B781B" w:rsidP="005B781B">
      <w:pPr>
        <w:pStyle w:val="BodyText"/>
      </w:pPr>
      <w:r>
        <w:t xml:space="preserve">The formal recognition of VTS qualifications provides the foundation for a professional framework similar to that adopted by the shipping and pilotage industry.  The regular </w:t>
      </w:r>
      <w:ins w:id="949" w:author="Kevin Gregory" w:date="2020-07-15T10:55:00Z">
        <w:r w:rsidR="002A54CE">
          <w:t>re</w:t>
        </w:r>
      </w:ins>
      <w:r>
        <w:t xml:space="preserve">validation of these qualifications seeks to create quality standards comparable to other professions.  </w:t>
      </w:r>
    </w:p>
    <w:p w14:paraId="535374EA" w14:textId="40E83D7A" w:rsidR="005B781B" w:rsidRDefault="005B781B" w:rsidP="005B781B">
      <w:pPr>
        <w:pStyle w:val="BodyText"/>
        <w:rPr>
          <w:ins w:id="950" w:author="Jillian Carson-Jackson" w:date="2020-05-19T16:49:00Z"/>
        </w:rPr>
      </w:pPr>
      <w:r>
        <w:t xml:space="preserve">Additionally, there is scope for career progression with VTS personnel being able to make continued use of the skills and experience gained, in either VTS, or other maritime environments (See example in Figure </w:t>
      </w:r>
      <w:r w:rsidR="00F63491">
        <w:t>2</w:t>
      </w:r>
      <w:r>
        <w:t>).</w:t>
      </w:r>
    </w:p>
    <w:p w14:paraId="288B4D7C" w14:textId="0078BC1E" w:rsidR="00367EDC" w:rsidRDefault="00367EDC" w:rsidP="005B781B">
      <w:pPr>
        <w:pStyle w:val="BodyText"/>
        <w:rPr>
          <w:ins w:id="951" w:author="Jillian Carson-Jackson" w:date="2020-05-19T16:49:00Z"/>
        </w:rPr>
      </w:pPr>
      <w:ins w:id="952" w:author="Jillian Carson-Jackson" w:date="2020-05-19T16:49:00Z">
        <w:r>
          <w:object w:dxaOrig="9941" w:dyaOrig="7227" w14:anchorId="03BD81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7.05pt;height:361.35pt" o:ole="">
              <v:imagedata r:id="rId29" o:title=""/>
            </v:shape>
            <o:OLEObject Type="Embed" ProgID="Visio.Drawing.15" ShapeID="_x0000_i1025" DrawAspect="Content" ObjectID="_1659599020" r:id="rId30"/>
          </w:object>
        </w:r>
      </w:ins>
    </w:p>
    <w:p w14:paraId="495CBEDF" w14:textId="77777777" w:rsidR="005C68C8" w:rsidDel="00E67F83" w:rsidRDefault="005C68C8" w:rsidP="005C68C8">
      <w:pPr>
        <w:pStyle w:val="Figurecaption"/>
        <w:rPr>
          <w:ins w:id="953" w:author="Jillian Carson-Jackson" w:date="2020-05-19T16:49:00Z"/>
          <w:del w:id="954" w:author="Kevin Gregory" w:date="2020-07-15T14:39:00Z"/>
        </w:rPr>
      </w:pPr>
      <w:ins w:id="955" w:author="Jillian Carson-Jackson" w:date="2020-05-19T16:49:00Z">
        <w:r w:rsidRPr="009F76A4">
          <w:rPr>
            <w:lang w:eastAsia="en-GB"/>
          </w:rPr>
          <w:t>Career progression</w:t>
        </w:r>
      </w:ins>
    </w:p>
    <w:p w14:paraId="43B91C69" w14:textId="1934B110" w:rsidR="005B781B" w:rsidRDefault="005B781B" w:rsidP="00F13C98">
      <w:pPr>
        <w:pStyle w:val="Figurecaption"/>
      </w:pPr>
      <w:del w:id="956" w:author="Jillian Carson-Jackson" w:date="2020-05-19T16:48:00Z">
        <w:r w:rsidRPr="00E76EBD" w:rsidDel="00367EDC">
          <w:rPr>
            <w:noProof/>
            <w:lang w:val="en-AU" w:eastAsia="en-AU"/>
          </w:rPr>
          <w:lastRenderedPageBreak/>
          <mc:AlternateContent>
            <mc:Choice Requires="wpg">
              <w:drawing>
                <wp:inline distT="0" distB="0" distL="0" distR="0" wp14:anchorId="6AC74876" wp14:editId="15796039">
                  <wp:extent cx="5247861" cy="4532244"/>
                  <wp:effectExtent l="0" t="0" r="10160" b="20955"/>
                  <wp:docPr id="67" name="Group 1"/>
                  <wp:cNvGraphicFramePr/>
                  <a:graphic xmlns:a="http://schemas.openxmlformats.org/drawingml/2006/main">
                    <a:graphicData uri="http://schemas.microsoft.com/office/word/2010/wordprocessingGroup">
                      <wpg:wgp>
                        <wpg:cNvGrpSpPr/>
                        <wpg:grpSpPr>
                          <a:xfrm>
                            <a:off x="0" y="0"/>
                            <a:ext cx="5247861" cy="4532244"/>
                            <a:chOff x="0" y="0"/>
                            <a:chExt cx="5495544" cy="7310629"/>
                          </a:xfrm>
                        </wpg:grpSpPr>
                        <wpg:grpSp>
                          <wpg:cNvPr id="68" name="Group 68"/>
                          <wpg:cNvGrpSpPr/>
                          <wpg:grpSpPr>
                            <a:xfrm>
                              <a:off x="0" y="0"/>
                              <a:ext cx="5495544" cy="7310629"/>
                              <a:chOff x="0" y="0"/>
                              <a:chExt cx="5495544" cy="7310629"/>
                            </a:xfrm>
                          </wpg:grpSpPr>
                          <wps:wsp>
                            <wps:cNvPr id="69" name="Text Box 69"/>
                            <wps:cNvSpPr txBox="1"/>
                            <wps:spPr>
                              <a:xfrm>
                                <a:off x="1209941" y="423478"/>
                                <a:ext cx="1562100" cy="381462"/>
                              </a:xfrm>
                              <a:prstGeom prst="rect">
                                <a:avLst/>
                              </a:prstGeom>
                              <a:noFill/>
                              <a:ln>
                                <a:solidFill>
                                  <a:schemeClr val="tx1"/>
                                </a:solidFill>
                              </a:ln>
                            </wps:spPr>
                            <wps:txbx>
                              <w:txbxContent>
                                <w:p w14:paraId="258E25F9" w14:textId="77777777" w:rsidR="00AA43DC" w:rsidRPr="00B676B6" w:rsidRDefault="00AA43DC" w:rsidP="005B781B">
                                  <w:pPr>
                                    <w:pStyle w:val="NormalWeb"/>
                                    <w:jc w:val="center"/>
                                    <w:rPr>
                                      <w:sz w:val="20"/>
                                      <w:szCs w:val="20"/>
                                    </w:rPr>
                                  </w:pPr>
                                  <w:r w:rsidRPr="00B676B6">
                                    <w:rPr>
                                      <w:rFonts w:asciiTheme="minorHAnsi" w:hAnsi="Calibri" w:cstheme="minorBidi"/>
                                      <w:b/>
                                      <w:bCs/>
                                      <w:color w:val="000000" w:themeColor="text1"/>
                                      <w:kern w:val="24"/>
                                      <w:sz w:val="20"/>
                                      <w:szCs w:val="20"/>
                                    </w:rPr>
                                    <w:t>RECRUITMENT</w:t>
                                  </w:r>
                                </w:p>
                              </w:txbxContent>
                            </wps:txbx>
                            <wps:bodyPr wrap="square" rtlCol="0">
                              <a:noAutofit/>
                            </wps:bodyPr>
                          </wps:wsp>
                          <wps:wsp>
                            <wps:cNvPr id="70" name="Text Box 70"/>
                            <wps:cNvSpPr txBox="1"/>
                            <wps:spPr>
                              <a:xfrm>
                                <a:off x="805943" y="1108195"/>
                                <a:ext cx="2273300" cy="623800"/>
                              </a:xfrm>
                              <a:prstGeom prst="rect">
                                <a:avLst/>
                              </a:prstGeom>
                              <a:noFill/>
                              <a:ln>
                                <a:solidFill>
                                  <a:schemeClr val="tx1"/>
                                </a:solidFill>
                              </a:ln>
                            </wps:spPr>
                            <wps:txbx>
                              <w:txbxContent>
                                <w:p w14:paraId="595394B3" w14:textId="77777777" w:rsidR="00AA43DC" w:rsidRPr="00B676B6" w:rsidDel="00B44C4F" w:rsidRDefault="00AA43DC" w:rsidP="005B781B">
                                  <w:pPr>
                                    <w:pStyle w:val="NormalWeb"/>
                                    <w:jc w:val="center"/>
                                    <w:rPr>
                                      <w:del w:id="957" w:author="Abercrombie, Kerrie" w:date="2019-11-13T13:12:00Z"/>
                                      <w:sz w:val="20"/>
                                      <w:szCs w:val="20"/>
                                    </w:rPr>
                                  </w:pPr>
                                  <w:del w:id="958" w:author="Abercrombie, Kerrie" w:date="2019-11-13T13:12:00Z">
                                    <w:r w:rsidRPr="00B676B6" w:rsidDel="00B44C4F">
                                      <w:rPr>
                                        <w:rFonts w:asciiTheme="minorHAnsi" w:hAnsi="Calibri" w:cstheme="minorBidi"/>
                                        <w:b/>
                                        <w:bCs/>
                                        <w:color w:val="000000" w:themeColor="text1"/>
                                        <w:kern w:val="24"/>
                                        <w:sz w:val="20"/>
                                        <w:szCs w:val="20"/>
                                      </w:rPr>
                                      <w:delText>VTS TRAINING</w:delText>
                                    </w:r>
                                  </w:del>
                                </w:p>
                                <w:p w14:paraId="767C8FA9" w14:textId="77777777" w:rsidR="00AA43DC" w:rsidRPr="00B676B6" w:rsidRDefault="00AA43DC" w:rsidP="005B781B">
                                  <w:pPr>
                                    <w:pStyle w:val="NormalWeb"/>
                                    <w:jc w:val="center"/>
                                    <w:rPr>
                                      <w:sz w:val="20"/>
                                      <w:szCs w:val="20"/>
                                    </w:rPr>
                                  </w:pPr>
                                  <w:del w:id="959" w:author="Abercrombie, Kerrie" w:date="2019-11-13T13:12:00Z">
                                    <w:r w:rsidRPr="00B676B6" w:rsidDel="00B44C4F">
                                      <w:rPr>
                                        <w:rFonts w:asciiTheme="minorHAnsi" w:hAnsi="Calibri" w:cstheme="minorBidi"/>
                                        <w:color w:val="000000" w:themeColor="text1"/>
                                        <w:kern w:val="24"/>
                                        <w:sz w:val="20"/>
                                        <w:szCs w:val="20"/>
                                      </w:rPr>
                                      <w:delText>Accredited Training Organisation</w:delText>
                                    </w:r>
                                  </w:del>
                                </w:p>
                              </w:txbxContent>
                            </wps:txbx>
                            <wps:bodyPr wrap="square" rtlCol="0">
                              <a:noAutofit/>
                            </wps:bodyPr>
                          </wps:wsp>
                          <wps:wsp>
                            <wps:cNvPr id="71" name="Text Box 71"/>
                            <wps:cNvSpPr txBox="1"/>
                            <wps:spPr>
                              <a:xfrm>
                                <a:off x="1357600" y="2306081"/>
                                <a:ext cx="1267460" cy="318248"/>
                              </a:xfrm>
                              <a:prstGeom prst="rect">
                                <a:avLst/>
                              </a:prstGeom>
                              <a:noFill/>
                              <a:ln>
                                <a:solidFill>
                                  <a:schemeClr val="tx1"/>
                                </a:solidFill>
                              </a:ln>
                            </wps:spPr>
                            <wps:txbx>
                              <w:txbxContent>
                                <w:p w14:paraId="23A0312B" w14:textId="77777777" w:rsidR="00AA43DC" w:rsidRPr="00B676B6" w:rsidRDefault="00AA43DC" w:rsidP="005B781B">
                                  <w:pPr>
                                    <w:pStyle w:val="NormalWeb"/>
                                    <w:jc w:val="center"/>
                                    <w:rPr>
                                      <w:sz w:val="20"/>
                                      <w:szCs w:val="20"/>
                                    </w:rPr>
                                  </w:pPr>
                                  <w:r w:rsidRPr="00B676B6">
                                    <w:rPr>
                                      <w:rFonts w:asciiTheme="minorHAnsi" w:hAnsi="Calibri" w:cstheme="minorBidi"/>
                                      <w:b/>
                                      <w:bCs/>
                                      <w:color w:val="000000" w:themeColor="text1"/>
                                      <w:kern w:val="24"/>
                                      <w:sz w:val="20"/>
                                      <w:szCs w:val="20"/>
                                    </w:rPr>
                                    <w:t>VTS AUTHORITY</w:t>
                                  </w:r>
                                </w:p>
                              </w:txbxContent>
                            </wps:txbx>
                            <wps:bodyPr wrap="square" rtlCol="0">
                              <a:noAutofit/>
                            </wps:bodyPr>
                          </wps:wsp>
                          <wps:wsp>
                            <wps:cNvPr id="72" name="Text Box 72"/>
                            <wps:cNvSpPr txBox="1"/>
                            <wps:spPr>
                              <a:xfrm>
                                <a:off x="1586182" y="2830425"/>
                                <a:ext cx="810260" cy="306468"/>
                              </a:xfrm>
                              <a:prstGeom prst="rect">
                                <a:avLst/>
                              </a:prstGeom>
                              <a:noFill/>
                              <a:ln>
                                <a:solidFill>
                                  <a:schemeClr val="tx1"/>
                                </a:solidFill>
                              </a:ln>
                            </wps:spPr>
                            <wps:txbx>
                              <w:txbxContent>
                                <w:p w14:paraId="538B1251" w14:textId="77777777" w:rsidR="00AA43DC" w:rsidRPr="00B676B6" w:rsidRDefault="00AA43DC" w:rsidP="005B781B">
                                  <w:pPr>
                                    <w:pStyle w:val="NormalWeb"/>
                                    <w:jc w:val="center"/>
                                    <w:rPr>
                                      <w:sz w:val="20"/>
                                      <w:szCs w:val="20"/>
                                    </w:rPr>
                                  </w:pPr>
                                  <w:r w:rsidRPr="00B676B6">
                                    <w:rPr>
                                      <w:rFonts w:asciiTheme="minorHAnsi" w:hAnsi="Calibri" w:cstheme="minorBidi"/>
                                      <w:b/>
                                      <w:bCs/>
                                      <w:color w:val="000000" w:themeColor="text1"/>
                                      <w:kern w:val="24"/>
                                      <w:sz w:val="20"/>
                                      <w:szCs w:val="20"/>
                                    </w:rPr>
                                    <w:t>OJT</w:t>
                                  </w:r>
                                </w:p>
                              </w:txbxContent>
                            </wps:txbx>
                            <wps:bodyPr wrap="square" rtlCol="0">
                              <a:noAutofit/>
                            </wps:bodyPr>
                          </wps:wsp>
                          <wps:wsp>
                            <wps:cNvPr id="73" name="Text Box 73"/>
                            <wps:cNvSpPr txBox="1"/>
                            <wps:spPr>
                              <a:xfrm>
                                <a:off x="1326703" y="3549601"/>
                                <a:ext cx="1329690" cy="326345"/>
                              </a:xfrm>
                              <a:prstGeom prst="rect">
                                <a:avLst/>
                              </a:prstGeom>
                              <a:noFill/>
                              <a:ln>
                                <a:solidFill>
                                  <a:schemeClr val="tx1"/>
                                </a:solidFill>
                              </a:ln>
                            </wps:spPr>
                            <wps:txbx>
                              <w:txbxContent>
                                <w:p w14:paraId="194A8325" w14:textId="77777777" w:rsidR="00AA43DC" w:rsidRPr="00B676B6" w:rsidRDefault="00AA43DC" w:rsidP="005B781B">
                                  <w:pPr>
                                    <w:pStyle w:val="NormalWeb"/>
                                    <w:jc w:val="center"/>
                                    <w:rPr>
                                      <w:sz w:val="20"/>
                                      <w:szCs w:val="20"/>
                                    </w:rPr>
                                  </w:pPr>
                                  <w:r w:rsidRPr="00B676B6">
                                    <w:rPr>
                                      <w:rFonts w:asciiTheme="minorHAnsi" w:hAnsi="Calibri" w:cstheme="minorBidi"/>
                                      <w:b/>
                                      <w:bCs/>
                                      <w:color w:val="000000" w:themeColor="text1"/>
                                      <w:kern w:val="24"/>
                                      <w:sz w:val="20"/>
                                      <w:szCs w:val="20"/>
                                    </w:rPr>
                                    <w:t>OPERATOR</w:t>
                                  </w:r>
                                </w:p>
                              </w:txbxContent>
                            </wps:txbx>
                            <wps:bodyPr wrap="square" rtlCol="0">
                              <a:noAutofit/>
                            </wps:bodyPr>
                          </wps:wsp>
                          <wps:wsp>
                            <wps:cNvPr id="74" name="Text Box 74"/>
                            <wps:cNvSpPr txBox="1"/>
                            <wps:spPr>
                              <a:xfrm>
                                <a:off x="1326642" y="4142239"/>
                                <a:ext cx="920750" cy="317069"/>
                              </a:xfrm>
                              <a:prstGeom prst="rect">
                                <a:avLst/>
                              </a:prstGeom>
                              <a:noFill/>
                              <a:ln>
                                <a:solidFill>
                                  <a:schemeClr val="tx1"/>
                                </a:solidFill>
                              </a:ln>
                            </wps:spPr>
                            <wps:txbx>
                              <w:txbxContent>
                                <w:p w14:paraId="5A95F47D" w14:textId="77777777" w:rsidR="00AA43DC" w:rsidRPr="00B676B6" w:rsidRDefault="00AA43DC" w:rsidP="005B781B">
                                  <w:pPr>
                                    <w:pStyle w:val="NormalWeb"/>
                                    <w:jc w:val="center"/>
                                    <w:rPr>
                                      <w:sz w:val="20"/>
                                      <w:szCs w:val="20"/>
                                    </w:rPr>
                                  </w:pPr>
                                  <w:r w:rsidRPr="00B676B6">
                                    <w:rPr>
                                      <w:rFonts w:asciiTheme="minorHAnsi" w:hAnsi="Calibri" w:cstheme="minorBidi"/>
                                      <w:b/>
                                      <w:bCs/>
                                      <w:color w:val="000000" w:themeColor="text1"/>
                                      <w:kern w:val="24"/>
                                      <w:sz w:val="20"/>
                                      <w:szCs w:val="20"/>
                                    </w:rPr>
                                    <w:t>SUPERVISOR</w:t>
                                  </w:r>
                                </w:p>
                              </w:txbxContent>
                            </wps:txbx>
                            <wps:bodyPr wrap="square" rtlCol="0">
                              <a:noAutofit/>
                            </wps:bodyPr>
                          </wps:wsp>
                          <wps:wsp>
                            <wps:cNvPr id="75" name="Text Box 75"/>
                            <wps:cNvSpPr txBox="1"/>
                            <wps:spPr>
                              <a:xfrm>
                                <a:off x="2018569" y="4817830"/>
                                <a:ext cx="999490" cy="318062"/>
                              </a:xfrm>
                              <a:prstGeom prst="rect">
                                <a:avLst/>
                              </a:prstGeom>
                              <a:noFill/>
                              <a:ln>
                                <a:solidFill>
                                  <a:schemeClr val="tx1"/>
                                </a:solidFill>
                              </a:ln>
                            </wps:spPr>
                            <wps:txbx>
                              <w:txbxContent>
                                <w:p w14:paraId="45D13547" w14:textId="77777777" w:rsidR="00AA43DC" w:rsidRPr="00B676B6" w:rsidRDefault="00AA43DC" w:rsidP="005B781B">
                                  <w:pPr>
                                    <w:pStyle w:val="NormalWeb"/>
                                    <w:jc w:val="center"/>
                                    <w:rPr>
                                      <w:sz w:val="20"/>
                                      <w:szCs w:val="20"/>
                                    </w:rPr>
                                  </w:pPr>
                                  <w:r w:rsidRPr="00B676B6">
                                    <w:rPr>
                                      <w:rFonts w:asciiTheme="minorHAnsi" w:hAnsi="Calibri" w:cstheme="minorBidi"/>
                                      <w:b/>
                                      <w:bCs/>
                                      <w:color w:val="000000" w:themeColor="text1"/>
                                      <w:kern w:val="24"/>
                                      <w:sz w:val="20"/>
                                      <w:szCs w:val="20"/>
                                    </w:rPr>
                                    <w:t>INSTRUCTORS</w:t>
                                  </w:r>
                                </w:p>
                              </w:txbxContent>
                            </wps:txbx>
                            <wps:bodyPr wrap="square" rtlCol="0">
                              <a:noAutofit/>
                            </wps:bodyPr>
                          </wps:wsp>
                          <wps:wsp>
                            <wps:cNvPr id="76" name="Text Box 76"/>
                            <wps:cNvSpPr txBox="1"/>
                            <wps:spPr>
                              <a:xfrm>
                                <a:off x="1326642" y="5371779"/>
                                <a:ext cx="802640" cy="348437"/>
                              </a:xfrm>
                              <a:prstGeom prst="rect">
                                <a:avLst/>
                              </a:prstGeom>
                              <a:noFill/>
                              <a:ln>
                                <a:solidFill>
                                  <a:schemeClr val="tx1"/>
                                </a:solidFill>
                              </a:ln>
                            </wps:spPr>
                            <wps:txbx>
                              <w:txbxContent>
                                <w:p w14:paraId="05F5C4C8" w14:textId="77777777" w:rsidR="00AA43DC" w:rsidRPr="00B676B6" w:rsidRDefault="00AA43DC" w:rsidP="005B781B">
                                  <w:pPr>
                                    <w:pStyle w:val="NormalWeb"/>
                                    <w:jc w:val="center"/>
                                    <w:rPr>
                                      <w:sz w:val="20"/>
                                      <w:szCs w:val="20"/>
                                    </w:rPr>
                                  </w:pPr>
                                  <w:r w:rsidRPr="00B676B6">
                                    <w:rPr>
                                      <w:rFonts w:asciiTheme="minorHAnsi" w:hAnsi="Calibri" w:cstheme="minorBidi"/>
                                      <w:b/>
                                      <w:bCs/>
                                      <w:color w:val="000000" w:themeColor="text1"/>
                                      <w:kern w:val="24"/>
                                      <w:sz w:val="20"/>
                                      <w:szCs w:val="20"/>
                                    </w:rPr>
                                    <w:t>MANAGER</w:t>
                                  </w:r>
                                </w:p>
                              </w:txbxContent>
                            </wps:txbx>
                            <wps:bodyPr wrap="square" rtlCol="0">
                              <a:noAutofit/>
                            </wps:bodyPr>
                          </wps:wsp>
                          <wps:wsp>
                            <wps:cNvPr id="77" name="Text Box 77"/>
                            <wps:cNvSpPr txBox="1"/>
                            <wps:spPr>
                              <a:xfrm>
                                <a:off x="3961312" y="294576"/>
                                <a:ext cx="1204595" cy="1767179"/>
                              </a:xfrm>
                              <a:prstGeom prst="rect">
                                <a:avLst/>
                              </a:prstGeom>
                              <a:noFill/>
                              <a:ln>
                                <a:solidFill>
                                  <a:schemeClr val="tx1"/>
                                </a:solidFill>
                              </a:ln>
                            </wps:spPr>
                            <wps:txbx>
                              <w:txbxContent>
                                <w:p w14:paraId="408AD3EB" w14:textId="77777777" w:rsidR="00AA43DC" w:rsidRPr="00B676B6" w:rsidRDefault="00AA43DC" w:rsidP="005B781B">
                                  <w:pPr>
                                    <w:pStyle w:val="NormalWeb"/>
                                    <w:jc w:val="center"/>
                                    <w:rPr>
                                      <w:sz w:val="20"/>
                                      <w:szCs w:val="20"/>
                                      <w:lang w:val="fr-FR"/>
                                    </w:rPr>
                                  </w:pPr>
                                  <w:r w:rsidRPr="00B676B6">
                                    <w:rPr>
                                      <w:rFonts w:asciiTheme="minorHAnsi" w:hAnsi="Calibri" w:cstheme="minorBidi"/>
                                      <w:b/>
                                      <w:bCs/>
                                      <w:color w:val="000000" w:themeColor="text1"/>
                                      <w:kern w:val="24"/>
                                      <w:sz w:val="20"/>
                                      <w:szCs w:val="20"/>
                                      <w:lang w:val="fr-FR"/>
                                    </w:rPr>
                                    <w:t>SOURCES</w:t>
                                  </w:r>
                                </w:p>
                                <w:p w14:paraId="28F0BF1B" w14:textId="77777777" w:rsidR="00AA43DC" w:rsidRPr="00B676B6" w:rsidRDefault="00AA43DC"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PORT/HARBOUR</w:t>
                                  </w:r>
                                </w:p>
                                <w:p w14:paraId="36E03564" w14:textId="77777777" w:rsidR="00AA43DC" w:rsidRPr="00B676B6" w:rsidRDefault="00AA43DC"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ADMINISTRATION</w:t>
                                  </w:r>
                                </w:p>
                                <w:p w14:paraId="526D1B36" w14:textId="77777777" w:rsidR="00AA43DC" w:rsidRPr="00B676B6" w:rsidRDefault="00AA43DC"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COAST GUARD</w:t>
                                  </w:r>
                                </w:p>
                                <w:p w14:paraId="3EB9D74F" w14:textId="77777777" w:rsidR="00AA43DC" w:rsidRPr="00B676B6" w:rsidRDefault="00AA43DC"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PILOTAGE</w:t>
                                  </w:r>
                                </w:p>
                                <w:p w14:paraId="7A85D2BA" w14:textId="77777777" w:rsidR="00AA43DC" w:rsidRPr="00B676B6" w:rsidRDefault="00AA43DC"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MERCHANT NAVY</w:t>
                                  </w:r>
                                </w:p>
                                <w:p w14:paraId="7AF23263" w14:textId="77777777" w:rsidR="00AA43DC" w:rsidRPr="00B676B6" w:rsidRDefault="00AA43DC"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NON-MARITIME</w:t>
                                  </w:r>
                                </w:p>
                              </w:txbxContent>
                            </wps:txbx>
                            <wps:bodyPr wrap="square" rtlCol="0">
                              <a:noAutofit/>
                            </wps:bodyPr>
                          </wps:wsp>
                          <wps:wsp>
                            <wps:cNvPr id="78" name="Rectangle 78"/>
                            <wps:cNvSpPr/>
                            <wps:spPr>
                              <a:xfrm>
                                <a:off x="654544" y="2141298"/>
                                <a:ext cx="2673753" cy="366471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9" name="Straight Arrow Connector 79"/>
                            <wps:cNvCnPr/>
                            <wps:spPr>
                              <a:xfrm>
                                <a:off x="1991421" y="1591102"/>
                                <a:ext cx="0" cy="71510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0" name="Straight Arrow Connector 80"/>
                            <wps:cNvCnPr/>
                            <wps:spPr>
                              <a:xfrm>
                                <a:off x="1991420" y="3107584"/>
                                <a:ext cx="0" cy="44221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1" name="Straight Arrow Connector 81"/>
                            <wps:cNvCnPr/>
                            <wps:spPr>
                              <a:xfrm>
                                <a:off x="2519503" y="3838889"/>
                                <a:ext cx="767" cy="97936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2" name="Straight Arrow Connector 82"/>
                            <wps:cNvCnPr/>
                            <wps:spPr>
                              <a:xfrm>
                                <a:off x="1499544" y="3826801"/>
                                <a:ext cx="7088" cy="31580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3" name="Straight Arrow Connector 83"/>
                            <wps:cNvCnPr/>
                            <wps:spPr>
                              <a:xfrm>
                                <a:off x="1492721" y="4419607"/>
                                <a:ext cx="6823" cy="95264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4" name="Straight Arrow Connector 84"/>
                            <wps:cNvCnPr/>
                            <wps:spPr>
                              <a:xfrm>
                                <a:off x="2137498" y="4419607"/>
                                <a:ext cx="7088" cy="3986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5" name="Straight Arrow Connector 85"/>
                            <wps:cNvCnPr/>
                            <wps:spPr>
                              <a:xfrm flipH="1">
                                <a:off x="2772714" y="562017"/>
                                <a:ext cx="1189296" cy="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7" name="Straight Connector 87"/>
                            <wps:cNvCnPr>
                              <a:endCxn id="77" idx="2"/>
                            </wps:cNvCnPr>
                            <wps:spPr>
                              <a:xfrm flipV="1">
                                <a:off x="4563228" y="2061630"/>
                                <a:ext cx="191" cy="346645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8" name="Text Box 88"/>
                            <wps:cNvSpPr txBox="1"/>
                            <wps:spPr>
                              <a:xfrm>
                                <a:off x="3162979" y="5719742"/>
                                <a:ext cx="1979295" cy="1429770"/>
                              </a:xfrm>
                              <a:prstGeom prst="rect">
                                <a:avLst/>
                              </a:prstGeom>
                              <a:noFill/>
                              <a:ln>
                                <a:solidFill>
                                  <a:schemeClr val="tx1"/>
                                </a:solidFill>
                              </a:ln>
                            </wps:spPr>
                            <wps:txbx>
                              <w:txbxContent>
                                <w:p w14:paraId="3883F3E1" w14:textId="77777777" w:rsidR="00AA43DC" w:rsidRPr="00B676B6" w:rsidRDefault="00AA43DC" w:rsidP="005B781B">
                                  <w:pPr>
                                    <w:pStyle w:val="NormalWeb"/>
                                    <w:jc w:val="center"/>
                                    <w:rPr>
                                      <w:sz w:val="20"/>
                                      <w:szCs w:val="20"/>
                                    </w:rPr>
                                  </w:pPr>
                                  <w:r w:rsidRPr="00B676B6">
                                    <w:rPr>
                                      <w:rFonts w:asciiTheme="minorHAnsi" w:hAnsi="Calibri" w:cstheme="minorBidi"/>
                                      <w:color w:val="000000" w:themeColor="text1"/>
                                      <w:kern w:val="24"/>
                                      <w:sz w:val="20"/>
                                      <w:szCs w:val="20"/>
                                    </w:rPr>
                                    <w:t>OTHER VTS AUTHORITIES</w:t>
                                  </w:r>
                                </w:p>
                                <w:p w14:paraId="392FD894" w14:textId="77777777" w:rsidR="00AA43DC" w:rsidRPr="00B676B6" w:rsidRDefault="00AA43DC" w:rsidP="005B781B">
                                  <w:pPr>
                                    <w:pStyle w:val="NormalWeb"/>
                                    <w:jc w:val="center"/>
                                    <w:rPr>
                                      <w:sz w:val="20"/>
                                      <w:szCs w:val="20"/>
                                    </w:rPr>
                                  </w:pPr>
                                  <w:r w:rsidRPr="00B676B6">
                                    <w:rPr>
                                      <w:rFonts w:asciiTheme="minorHAnsi" w:hAnsi="Calibri" w:cstheme="minorBidi"/>
                                      <w:color w:val="000000" w:themeColor="text1"/>
                                      <w:kern w:val="24"/>
                                      <w:sz w:val="20"/>
                                      <w:szCs w:val="20"/>
                                    </w:rPr>
                                    <w:t>VTS TRAINING ORGANISATIONS</w:t>
                                  </w:r>
                                </w:p>
                                <w:p w14:paraId="7B94776F" w14:textId="77777777" w:rsidR="00AA43DC" w:rsidRPr="00B676B6" w:rsidRDefault="00AA43DC" w:rsidP="005B781B">
                                  <w:pPr>
                                    <w:pStyle w:val="NormalWeb"/>
                                    <w:jc w:val="center"/>
                                    <w:rPr>
                                      <w:sz w:val="20"/>
                                      <w:szCs w:val="20"/>
                                    </w:rPr>
                                  </w:pPr>
                                  <w:r w:rsidRPr="00B676B6">
                                    <w:rPr>
                                      <w:rFonts w:asciiTheme="minorHAnsi" w:hAnsi="Calibri" w:cstheme="minorBidi"/>
                                      <w:color w:val="000000" w:themeColor="text1"/>
                                      <w:kern w:val="24"/>
                                      <w:sz w:val="20"/>
                                      <w:szCs w:val="20"/>
                                    </w:rPr>
                                    <w:t>VTS CONSULTANCY</w:t>
                                  </w:r>
                                </w:p>
                                <w:p w14:paraId="09B6DD15" w14:textId="77777777" w:rsidR="00AA43DC" w:rsidRPr="00B676B6" w:rsidRDefault="00AA43DC" w:rsidP="005B781B">
                                  <w:pPr>
                                    <w:pStyle w:val="NormalWeb"/>
                                    <w:jc w:val="center"/>
                                    <w:rPr>
                                      <w:sz w:val="20"/>
                                      <w:szCs w:val="20"/>
                                    </w:rPr>
                                  </w:pPr>
                                  <w:r w:rsidRPr="00B676B6">
                                    <w:rPr>
                                      <w:rFonts w:asciiTheme="minorHAnsi" w:hAnsi="Calibri" w:cstheme="minorBidi"/>
                                      <w:color w:val="000000" w:themeColor="text1"/>
                                      <w:kern w:val="24"/>
                                      <w:sz w:val="20"/>
                                      <w:szCs w:val="20"/>
                                    </w:rPr>
                                    <w:t>NATIONAL / INTERNATIONAL</w:t>
                                  </w:r>
                                </w:p>
                                <w:p w14:paraId="474C1691" w14:textId="77777777" w:rsidR="00AA43DC" w:rsidRPr="00B676B6" w:rsidRDefault="00AA43DC" w:rsidP="005B781B">
                                  <w:pPr>
                                    <w:pStyle w:val="NormalWeb"/>
                                    <w:jc w:val="center"/>
                                    <w:rPr>
                                      <w:sz w:val="20"/>
                                      <w:szCs w:val="20"/>
                                    </w:rPr>
                                  </w:pPr>
                                  <w:r w:rsidRPr="00B676B6">
                                    <w:rPr>
                                      <w:rFonts w:asciiTheme="minorHAnsi" w:hAnsi="Calibri" w:cstheme="minorBidi"/>
                                      <w:color w:val="000000" w:themeColor="text1"/>
                                      <w:kern w:val="24"/>
                                      <w:sz w:val="20"/>
                                      <w:szCs w:val="20"/>
                                    </w:rPr>
                                    <w:t>MARITIME ADMINISTRATIONS</w:t>
                                  </w:r>
                                </w:p>
                              </w:txbxContent>
                            </wps:txbx>
                            <wps:bodyPr wrap="square" rtlCol="0">
                              <a:noAutofit/>
                            </wps:bodyPr>
                          </wps:wsp>
                          <wps:wsp>
                            <wps:cNvPr id="89" name="Elbow Connector 89"/>
                            <wps:cNvCnPr/>
                            <wps:spPr>
                              <a:xfrm rot="16200000" flipH="1">
                                <a:off x="2153153" y="5644284"/>
                                <a:ext cx="793367" cy="1116830"/>
                              </a:xfrm>
                              <a:prstGeom prst="bentConnector2">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0" name="Rectangle 90"/>
                            <wps:cNvSpPr/>
                            <wps:spPr>
                              <a:xfrm>
                                <a:off x="0" y="0"/>
                                <a:ext cx="5495544" cy="731062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91" name="Straight Arrow Connector 91"/>
                          <wps:cNvCnPr/>
                          <wps:spPr>
                            <a:xfrm>
                              <a:off x="2119597" y="5510422"/>
                              <a:ext cx="2443632" cy="17999"/>
                            </a:xfrm>
                            <a:prstGeom prst="straightConnector1">
                              <a:avLst/>
                            </a:prstGeom>
                            <a:ln>
                              <a:solidFill>
                                <a:schemeClr val="tx1"/>
                              </a:solidFill>
                              <a:headEnd type="triangle"/>
                              <a:tailEnd type="none"/>
                            </a:ln>
                          </wps:spPr>
                          <wps:style>
                            <a:lnRef idx="1">
                              <a:schemeClr val="accent1"/>
                            </a:lnRef>
                            <a:fillRef idx="0">
                              <a:schemeClr val="accent1"/>
                            </a:fillRef>
                            <a:effectRef idx="0">
                              <a:schemeClr val="accent1"/>
                            </a:effectRef>
                            <a:fontRef idx="minor">
                              <a:schemeClr val="tx1"/>
                            </a:fontRef>
                          </wps:style>
                          <wps:bodyPr/>
                        </wps:wsp>
                        <wps:wsp>
                          <wps:cNvPr id="92" name="Straight Arrow Connector 92"/>
                          <wps:cNvCnPr/>
                          <wps:spPr>
                            <a:xfrm>
                              <a:off x="1991419" y="719291"/>
                              <a:ext cx="5019" cy="38906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xmlns:w16="http://schemas.microsoft.com/office/word/2018/wordml" xmlns:w16cex="http://schemas.microsoft.com/office/word/2018/wordml/cex">
              <w:pict>
                <v:group w14:anchorId="6AC74876" id="Group 1" o:spid="_x0000_s1027" style="width:413.2pt;height:356.85pt;mso-position-horizontal-relative:char;mso-position-vertical-relative:line" coordsize="54955,73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">
                  <v:group id="Group 68" o:spid="_x0000_s1028" style="position:absolute;width:54955;height:73106" coordsize="54955,73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shape id="Text Box 69" o:spid="_x0000_s1029" type="#_x0000_t202" style="position:absolute;left:12099;top:4234;width:15621;height:3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" filled="f" strokecolor="black [3213]">
                      <v:textbox>
                        <w:txbxContent>
                          <w:p w14:paraId="258E25F9" w14:textId="77777777" w:rsidR="00AA43DC" w:rsidRPr="00B676B6" w:rsidRDefault="00AA43DC" w:rsidP="005B781B">
                            <w:pPr>
                              <w:pStyle w:val="NormalWeb"/>
                              <w:jc w:val="center"/>
                              <w:rPr>
                                <w:sz w:val="20"/>
                                <w:szCs w:val="20"/>
                              </w:rPr>
                            </w:pPr>
                            <w:r w:rsidRPr="00B676B6">
                              <w:rPr>
                                <w:rFonts w:asciiTheme="minorHAnsi" w:hAnsi="Calibri" w:cstheme="minorBidi"/>
                                <w:b/>
                                <w:bCs/>
                                <w:color w:val="000000" w:themeColor="text1"/>
                                <w:kern w:val="24"/>
                                <w:sz w:val="20"/>
                                <w:szCs w:val="20"/>
                              </w:rPr>
                              <w:t>RECRUITMENT</w:t>
                            </w:r>
                          </w:p>
                        </w:txbxContent>
                      </v:textbox>
                    </v:shape>
                    <v:shape id="Text Box 70" o:spid="_x0000_s1030" type="#_x0000_t202" style="position:absolute;left:8059;top:11081;width:22733;height:6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" filled="f" strokecolor="black [3213]">
                      <v:textbox>
                        <w:txbxContent>
                          <w:p w14:paraId="595394B3" w14:textId="77777777" w:rsidR="00AA43DC" w:rsidRPr="00B676B6" w:rsidDel="00B44C4F" w:rsidRDefault="00AA43DC" w:rsidP="005B781B">
                            <w:pPr>
                              <w:pStyle w:val="NormalWeb"/>
                              <w:jc w:val="center"/>
                              <w:rPr>
                                <w:del w:id="941" w:author="Abercrombie, Kerrie" w:date="2019-11-13T13:12:00Z"/>
                                <w:sz w:val="20"/>
                                <w:szCs w:val="20"/>
                              </w:rPr>
                            </w:pPr>
                            <w:del w:id="942" w:author="Abercrombie, Kerrie" w:date="2019-11-13T13:12:00Z">
                              <w:r w:rsidRPr="00B676B6" w:rsidDel="00B44C4F">
                                <w:rPr>
                                  <w:rFonts w:asciiTheme="minorHAnsi" w:hAnsi="Calibri" w:cstheme="minorBidi"/>
                                  <w:b/>
                                  <w:bCs/>
                                  <w:color w:val="000000" w:themeColor="text1"/>
                                  <w:kern w:val="24"/>
                                  <w:sz w:val="20"/>
                                  <w:szCs w:val="20"/>
                                </w:rPr>
                                <w:delText>VTS TRAINING</w:delText>
                              </w:r>
                            </w:del>
                          </w:p>
                          <w:p w14:paraId="767C8FA9" w14:textId="77777777" w:rsidR="00AA43DC" w:rsidRPr="00B676B6" w:rsidRDefault="00AA43DC" w:rsidP="005B781B">
                            <w:pPr>
                              <w:pStyle w:val="NormalWeb"/>
                              <w:jc w:val="center"/>
                              <w:rPr>
                                <w:sz w:val="20"/>
                                <w:szCs w:val="20"/>
                              </w:rPr>
                            </w:pPr>
                            <w:del w:id="943" w:author="Abercrombie, Kerrie" w:date="2019-11-13T13:12:00Z">
                              <w:r w:rsidRPr="00B676B6" w:rsidDel="00B44C4F">
                                <w:rPr>
                                  <w:rFonts w:asciiTheme="minorHAnsi" w:hAnsi="Calibri" w:cstheme="minorBidi"/>
                                  <w:color w:val="000000" w:themeColor="text1"/>
                                  <w:kern w:val="24"/>
                                  <w:sz w:val="20"/>
                                  <w:szCs w:val="20"/>
                                </w:rPr>
                                <w:delText>Accredited Training Organisation</w:delText>
                              </w:r>
                            </w:del>
                          </w:p>
                        </w:txbxContent>
                      </v:textbox>
                    </v:shape>
                    <v:shape id="Text Box 71" o:spid="_x0000_s1031" type="#_x0000_t202" style="position:absolute;left:13576;top:23060;width:12674;height:3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" filled="f" strokecolor="black [3213]">
                      <v:textbox>
                        <w:txbxContent>
                          <w:p w14:paraId="23A0312B" w14:textId="77777777" w:rsidR="00AA43DC" w:rsidRPr="00B676B6" w:rsidRDefault="00AA43DC" w:rsidP="005B781B">
                            <w:pPr>
                              <w:pStyle w:val="NormalWeb"/>
                              <w:jc w:val="center"/>
                              <w:rPr>
                                <w:sz w:val="20"/>
                                <w:szCs w:val="20"/>
                              </w:rPr>
                            </w:pPr>
                            <w:r w:rsidRPr="00B676B6">
                              <w:rPr>
                                <w:rFonts w:asciiTheme="minorHAnsi" w:hAnsi="Calibri" w:cstheme="minorBidi"/>
                                <w:b/>
                                <w:bCs/>
                                <w:color w:val="000000" w:themeColor="text1"/>
                                <w:kern w:val="24"/>
                                <w:sz w:val="20"/>
                                <w:szCs w:val="20"/>
                              </w:rPr>
                              <w:t>VTS AUTHORITY</w:t>
                            </w:r>
                          </w:p>
                        </w:txbxContent>
                      </v:textbox>
                    </v:shape>
                    <v:shape id="Text Box 72" o:spid="_x0000_s1032" type="#_x0000_t202" style="position:absolute;left:15861;top:28304;width:8103;height:3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" filled="f" strokecolor="black [3213]">
                      <v:textbox>
                        <w:txbxContent>
                          <w:p w14:paraId="538B1251" w14:textId="77777777" w:rsidR="00AA43DC" w:rsidRPr="00B676B6" w:rsidRDefault="00AA43DC" w:rsidP="005B781B">
                            <w:pPr>
                              <w:pStyle w:val="NormalWeb"/>
                              <w:jc w:val="center"/>
                              <w:rPr>
                                <w:sz w:val="20"/>
                                <w:szCs w:val="20"/>
                              </w:rPr>
                            </w:pPr>
                            <w:r w:rsidRPr="00B676B6">
                              <w:rPr>
                                <w:rFonts w:asciiTheme="minorHAnsi" w:hAnsi="Calibri" w:cstheme="minorBidi"/>
                                <w:b/>
                                <w:bCs/>
                                <w:color w:val="000000" w:themeColor="text1"/>
                                <w:kern w:val="24"/>
                                <w:sz w:val="20"/>
                                <w:szCs w:val="20"/>
                              </w:rPr>
                              <w:t>OJT</w:t>
                            </w:r>
                          </w:p>
                        </w:txbxContent>
                      </v:textbox>
                    </v:shape>
                    <v:shape id="Text Box 73" o:spid="_x0000_s1033" type="#_x0000_t202" style="position:absolute;left:13267;top:35496;width:13296;height:3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" filled="f" strokecolor="black [3213]">
                      <v:textbox>
                        <w:txbxContent>
                          <w:p w14:paraId="194A8325" w14:textId="77777777" w:rsidR="00AA43DC" w:rsidRPr="00B676B6" w:rsidRDefault="00AA43DC" w:rsidP="005B781B">
                            <w:pPr>
                              <w:pStyle w:val="NormalWeb"/>
                              <w:jc w:val="center"/>
                              <w:rPr>
                                <w:sz w:val="20"/>
                                <w:szCs w:val="20"/>
                              </w:rPr>
                            </w:pPr>
                            <w:r w:rsidRPr="00B676B6">
                              <w:rPr>
                                <w:rFonts w:asciiTheme="minorHAnsi" w:hAnsi="Calibri" w:cstheme="minorBidi"/>
                                <w:b/>
                                <w:bCs/>
                                <w:color w:val="000000" w:themeColor="text1"/>
                                <w:kern w:val="24"/>
                                <w:sz w:val="20"/>
                                <w:szCs w:val="20"/>
                              </w:rPr>
                              <w:t>OPERATOR</w:t>
                            </w:r>
                          </w:p>
                        </w:txbxContent>
                      </v:textbox>
                    </v:shape>
                    <v:shape id="Text Box 74" o:spid="_x0000_s1034" type="#_x0000_t202" style="position:absolute;left:13266;top:41422;width:9207;height:31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" filled="f" strokecolor="black [3213]">
                      <v:textbox>
                        <w:txbxContent>
                          <w:p w14:paraId="5A95F47D" w14:textId="77777777" w:rsidR="00AA43DC" w:rsidRPr="00B676B6" w:rsidRDefault="00AA43DC" w:rsidP="005B781B">
                            <w:pPr>
                              <w:pStyle w:val="NormalWeb"/>
                              <w:jc w:val="center"/>
                              <w:rPr>
                                <w:sz w:val="20"/>
                                <w:szCs w:val="20"/>
                              </w:rPr>
                            </w:pPr>
                            <w:r w:rsidRPr="00B676B6">
                              <w:rPr>
                                <w:rFonts w:asciiTheme="minorHAnsi" w:hAnsi="Calibri" w:cstheme="minorBidi"/>
                                <w:b/>
                                <w:bCs/>
                                <w:color w:val="000000" w:themeColor="text1"/>
                                <w:kern w:val="24"/>
                                <w:sz w:val="20"/>
                                <w:szCs w:val="20"/>
                              </w:rPr>
                              <w:t>SUPERVISOR</w:t>
                            </w:r>
                          </w:p>
                        </w:txbxContent>
                      </v:textbox>
                    </v:shape>
                    <v:shape id="Text Box 75" o:spid="_x0000_s1035" type="#_x0000_t202" style="position:absolute;left:20185;top:48178;width:9995;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" filled="f" strokecolor="black [3213]">
                      <v:textbox>
                        <w:txbxContent>
                          <w:p w14:paraId="45D13547" w14:textId="77777777" w:rsidR="00AA43DC" w:rsidRPr="00B676B6" w:rsidRDefault="00AA43DC" w:rsidP="005B781B">
                            <w:pPr>
                              <w:pStyle w:val="NormalWeb"/>
                              <w:jc w:val="center"/>
                              <w:rPr>
                                <w:sz w:val="20"/>
                                <w:szCs w:val="20"/>
                              </w:rPr>
                            </w:pPr>
                            <w:r w:rsidRPr="00B676B6">
                              <w:rPr>
                                <w:rFonts w:asciiTheme="minorHAnsi" w:hAnsi="Calibri" w:cstheme="minorBidi"/>
                                <w:b/>
                                <w:bCs/>
                                <w:color w:val="000000" w:themeColor="text1"/>
                                <w:kern w:val="24"/>
                                <w:sz w:val="20"/>
                                <w:szCs w:val="20"/>
                              </w:rPr>
                              <w:t>INSTRUCTORS</w:t>
                            </w:r>
                          </w:p>
                        </w:txbxContent>
                      </v:textbox>
                    </v:shape>
                    <v:shape id="Text Box 76" o:spid="_x0000_s1036" type="#_x0000_t202" style="position:absolute;left:13266;top:53717;width:8026;height:34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" filled="f" strokecolor="black [3213]">
                      <v:textbox>
                        <w:txbxContent>
                          <w:p w14:paraId="05F5C4C8" w14:textId="77777777" w:rsidR="00AA43DC" w:rsidRPr="00B676B6" w:rsidRDefault="00AA43DC" w:rsidP="005B781B">
                            <w:pPr>
                              <w:pStyle w:val="NormalWeb"/>
                              <w:jc w:val="center"/>
                              <w:rPr>
                                <w:sz w:val="20"/>
                                <w:szCs w:val="20"/>
                              </w:rPr>
                            </w:pPr>
                            <w:r w:rsidRPr="00B676B6">
                              <w:rPr>
                                <w:rFonts w:asciiTheme="minorHAnsi" w:hAnsi="Calibri" w:cstheme="minorBidi"/>
                                <w:b/>
                                <w:bCs/>
                                <w:color w:val="000000" w:themeColor="text1"/>
                                <w:kern w:val="24"/>
                                <w:sz w:val="20"/>
                                <w:szCs w:val="20"/>
                              </w:rPr>
                              <w:t>MANAGER</w:t>
                            </w:r>
                          </w:p>
                        </w:txbxContent>
                      </v:textbox>
                    </v:shape>
                    <v:shape id="Text Box 77" o:spid="_x0000_s1037" type="#_x0000_t202" style="position:absolute;left:39613;top:2945;width:12046;height:176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" filled="f" strokecolor="black [3213]">
                      <v:textbox>
                        <w:txbxContent>
                          <w:p w14:paraId="408AD3EB" w14:textId="77777777" w:rsidR="00AA43DC" w:rsidRPr="00B676B6" w:rsidRDefault="00AA43DC" w:rsidP="005B781B">
                            <w:pPr>
                              <w:pStyle w:val="NormalWeb"/>
                              <w:jc w:val="center"/>
                              <w:rPr>
                                <w:sz w:val="20"/>
                                <w:szCs w:val="20"/>
                                <w:lang w:val="fr-FR"/>
                              </w:rPr>
                            </w:pPr>
                            <w:r w:rsidRPr="00B676B6">
                              <w:rPr>
                                <w:rFonts w:asciiTheme="minorHAnsi" w:hAnsi="Calibri" w:cstheme="minorBidi"/>
                                <w:b/>
                                <w:bCs/>
                                <w:color w:val="000000" w:themeColor="text1"/>
                                <w:kern w:val="24"/>
                                <w:sz w:val="20"/>
                                <w:szCs w:val="20"/>
                                <w:lang w:val="fr-FR"/>
                              </w:rPr>
                              <w:t>SOURCES</w:t>
                            </w:r>
                          </w:p>
                          <w:p w14:paraId="28F0BF1B" w14:textId="77777777" w:rsidR="00AA43DC" w:rsidRPr="00B676B6" w:rsidRDefault="00AA43DC"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PORT/HARBOUR</w:t>
                            </w:r>
                          </w:p>
                          <w:p w14:paraId="36E03564" w14:textId="77777777" w:rsidR="00AA43DC" w:rsidRPr="00B676B6" w:rsidRDefault="00AA43DC"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ADMINISTRATION</w:t>
                            </w:r>
                          </w:p>
                          <w:p w14:paraId="526D1B36" w14:textId="77777777" w:rsidR="00AA43DC" w:rsidRPr="00B676B6" w:rsidRDefault="00AA43DC"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COAST GUARD</w:t>
                            </w:r>
                          </w:p>
                          <w:p w14:paraId="3EB9D74F" w14:textId="77777777" w:rsidR="00AA43DC" w:rsidRPr="00B676B6" w:rsidRDefault="00AA43DC"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PILOTAGE</w:t>
                            </w:r>
                          </w:p>
                          <w:p w14:paraId="7A85D2BA" w14:textId="77777777" w:rsidR="00AA43DC" w:rsidRPr="00B676B6" w:rsidRDefault="00AA43DC"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MERCHANT NAVY</w:t>
                            </w:r>
                          </w:p>
                          <w:p w14:paraId="7AF23263" w14:textId="77777777" w:rsidR="00AA43DC" w:rsidRPr="00B676B6" w:rsidRDefault="00AA43DC"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NON-MARITIME</w:t>
                            </w:r>
                          </w:p>
                        </w:txbxContent>
                      </v:textbox>
                    </v:shape>
                    <v:rect id="Rectangle 78" o:spid="_x0000_s1038" style="position:absolute;left:6545;top:21412;width:26737;height:366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" filled="f" strokecolor="black [3213]" strokeweight="2pt"/>
                    <v:shapetype id="_x0000_t32" coordsize="21600,21600" o:spt="32" o:oned="t" path="m,l21600,21600e" filled="f">
                      <v:path arrowok="t" fillok="f" o:connecttype="none"/>
                      <o:lock v:ext="edit" shapetype="t"/>
                    </v:shapetype>
                    <v:shape id="Straight Arrow Connector 79" o:spid="_x0000_s1039" type="#_x0000_t32" style="position:absolute;left:19914;top:15911;width:0;height:71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" strokecolor="black [3213]">
                      <v:stroke endarrow="block"/>
                    </v:shape>
                    <v:shape id="Straight Arrow Connector 80" o:spid="_x0000_s1040" type="#_x0000_t32" style="position:absolute;left:19914;top:31075;width:0;height:44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" strokecolor="black [3213]">
                      <v:stroke endarrow="block"/>
                    </v:shape>
                    <v:shape id="Straight Arrow Connector 81" o:spid="_x0000_s1041" type="#_x0000_t32" style="position:absolute;left:25195;top:38388;width:7;height:97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" strokecolor="black [3213]">
                      <v:stroke endarrow="block"/>
                    </v:shape>
                    <v:shape id="Straight Arrow Connector 82" o:spid="_x0000_s1042" type="#_x0000_t32" style="position:absolute;left:14995;top:38268;width:71;height:31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" strokecolor="black [3213]">
                      <v:stroke endarrow="block"/>
                    </v:shape>
                    <v:shape id="Straight Arrow Connector 83" o:spid="_x0000_s1043" type="#_x0000_t32" style="position:absolute;left:14927;top:44196;width:68;height:95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" strokecolor="black [3213]">
                      <v:stroke endarrow="block"/>
                    </v:shape>
                    <v:shape id="Straight Arrow Connector 84" o:spid="_x0000_s1044" type="#_x0000_t32" style="position:absolute;left:21374;top:44196;width:71;height:39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" strokecolor="black [3213]">
                      <v:stroke endarrow="block"/>
                    </v:shape>
                    <v:shape id="Straight Arrow Connector 85" o:spid="_x0000_s1045" type="#_x0000_t32" style="position:absolute;left:27727;top:5620;width:118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" strokecolor="black [3213]">
                      <v:stroke endarrow="block"/>
                    </v:shape>
                    <v:line id="Straight Connector 87" o:spid="_x0000_s1046" style="position:absolute;flip:y;visibility:visible;mso-wrap-style:square" from="45632,20616" to="45634,55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" strokecolor="black [3213]"/>
                    <v:shape id="Text Box 88" o:spid="_x0000_s1047" type="#_x0000_t202" style="position:absolute;left:31629;top:57197;width:19793;height:14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" filled="f" strokecolor="black [3213]">
                      <v:textbox>
                        <w:txbxContent>
                          <w:p w14:paraId="3883F3E1" w14:textId="77777777" w:rsidR="00AA43DC" w:rsidRPr="00B676B6" w:rsidRDefault="00AA43DC" w:rsidP="005B781B">
                            <w:pPr>
                              <w:pStyle w:val="NormalWeb"/>
                              <w:jc w:val="center"/>
                              <w:rPr>
                                <w:sz w:val="20"/>
                                <w:szCs w:val="20"/>
                              </w:rPr>
                            </w:pPr>
                            <w:r w:rsidRPr="00B676B6">
                              <w:rPr>
                                <w:rFonts w:asciiTheme="minorHAnsi" w:hAnsi="Calibri" w:cstheme="minorBidi"/>
                                <w:color w:val="000000" w:themeColor="text1"/>
                                <w:kern w:val="24"/>
                                <w:sz w:val="20"/>
                                <w:szCs w:val="20"/>
                              </w:rPr>
                              <w:t>OTHER VTS AUTHORITIES</w:t>
                            </w:r>
                          </w:p>
                          <w:p w14:paraId="392FD894" w14:textId="77777777" w:rsidR="00AA43DC" w:rsidRPr="00B676B6" w:rsidRDefault="00AA43DC" w:rsidP="005B781B">
                            <w:pPr>
                              <w:pStyle w:val="NormalWeb"/>
                              <w:jc w:val="center"/>
                              <w:rPr>
                                <w:sz w:val="20"/>
                                <w:szCs w:val="20"/>
                              </w:rPr>
                            </w:pPr>
                            <w:r w:rsidRPr="00B676B6">
                              <w:rPr>
                                <w:rFonts w:asciiTheme="minorHAnsi" w:hAnsi="Calibri" w:cstheme="minorBidi"/>
                                <w:color w:val="000000" w:themeColor="text1"/>
                                <w:kern w:val="24"/>
                                <w:sz w:val="20"/>
                                <w:szCs w:val="20"/>
                              </w:rPr>
                              <w:t>VTS TRAINING ORGANISATIONS</w:t>
                            </w:r>
                          </w:p>
                          <w:p w14:paraId="7B94776F" w14:textId="77777777" w:rsidR="00AA43DC" w:rsidRPr="00B676B6" w:rsidRDefault="00AA43DC" w:rsidP="005B781B">
                            <w:pPr>
                              <w:pStyle w:val="NormalWeb"/>
                              <w:jc w:val="center"/>
                              <w:rPr>
                                <w:sz w:val="20"/>
                                <w:szCs w:val="20"/>
                              </w:rPr>
                            </w:pPr>
                            <w:r w:rsidRPr="00B676B6">
                              <w:rPr>
                                <w:rFonts w:asciiTheme="minorHAnsi" w:hAnsi="Calibri" w:cstheme="minorBidi"/>
                                <w:color w:val="000000" w:themeColor="text1"/>
                                <w:kern w:val="24"/>
                                <w:sz w:val="20"/>
                                <w:szCs w:val="20"/>
                              </w:rPr>
                              <w:t>VTS CONSULTANCY</w:t>
                            </w:r>
                          </w:p>
                          <w:p w14:paraId="09B6DD15" w14:textId="77777777" w:rsidR="00AA43DC" w:rsidRPr="00B676B6" w:rsidRDefault="00AA43DC" w:rsidP="005B781B">
                            <w:pPr>
                              <w:pStyle w:val="NormalWeb"/>
                              <w:jc w:val="center"/>
                              <w:rPr>
                                <w:sz w:val="20"/>
                                <w:szCs w:val="20"/>
                              </w:rPr>
                            </w:pPr>
                            <w:r w:rsidRPr="00B676B6">
                              <w:rPr>
                                <w:rFonts w:asciiTheme="minorHAnsi" w:hAnsi="Calibri" w:cstheme="minorBidi"/>
                                <w:color w:val="000000" w:themeColor="text1"/>
                                <w:kern w:val="24"/>
                                <w:sz w:val="20"/>
                                <w:szCs w:val="20"/>
                              </w:rPr>
                              <w:t>NATIONAL / INTERNATIONAL</w:t>
                            </w:r>
                          </w:p>
                          <w:p w14:paraId="474C1691" w14:textId="77777777" w:rsidR="00AA43DC" w:rsidRPr="00B676B6" w:rsidRDefault="00AA43DC" w:rsidP="005B781B">
                            <w:pPr>
                              <w:pStyle w:val="NormalWeb"/>
                              <w:jc w:val="center"/>
                              <w:rPr>
                                <w:sz w:val="20"/>
                                <w:szCs w:val="20"/>
                              </w:rPr>
                            </w:pPr>
                            <w:r w:rsidRPr="00B676B6">
                              <w:rPr>
                                <w:rFonts w:asciiTheme="minorHAnsi" w:hAnsi="Calibri" w:cstheme="minorBidi"/>
                                <w:color w:val="000000" w:themeColor="text1"/>
                                <w:kern w:val="24"/>
                                <w:sz w:val="20"/>
                                <w:szCs w:val="20"/>
                              </w:rPr>
                              <w:t>MARITIME ADMINISTRATIONS</w:t>
                            </w:r>
                          </w:p>
                        </w:txbxContent>
                      </v:textbox>
                    </v:shape>
                    <v:shapetype id="_x0000_t33" coordsize="21600,21600" o:spt="33" o:oned="t" path="m,l21600,r,21600e" filled="f">
                      <v:stroke joinstyle="miter"/>
                      <v:path arrowok="t" fillok="f" o:connecttype="none"/>
                      <o:lock v:ext="edit" shapetype="t"/>
                    </v:shapetype>
                    <v:shape id="Elbow Connector 89" o:spid="_x0000_s1048" type="#_x0000_t33" style="position:absolute;left:21531;top:56443;width:7933;height:11168;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" strokecolor="black [3213]">
                      <v:stroke endarrow="block"/>
                    </v:shape>
                    <v:rect id="Rectangle 90" o:spid="_x0000_s1049" style="position:absolute;width:54955;height:731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" filled="f" strokecolor="black [3213]" strokeweight="2pt"/>
                  </v:group>
                  <v:shape id="Straight Arrow Connector 91" o:spid="_x0000_s1050" type="#_x0000_t32" style="position:absolute;left:21195;top:55104;width:24437;height: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" strokecolor="black [3213]">
                    <v:stroke startarrow="block"/>
                  </v:shape>
                  <v:shape id="Straight Arrow Connector 92" o:spid="_x0000_s1051" type="#_x0000_t32" style="position:absolute;left:19914;top:7192;width:50;height:38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" strokecolor="black [3213]">
                    <v:stroke endarrow="block"/>
                  </v:shape>
                  <w10:anchorlock/>
                </v:group>
              </w:pict>
            </mc:Fallback>
          </mc:AlternateContent>
        </w:r>
      </w:del>
    </w:p>
    <w:p w14:paraId="4043D278" w14:textId="4D458659" w:rsidR="005B781B" w:rsidDel="005C68C8" w:rsidRDefault="005B781B" w:rsidP="00D73F19">
      <w:pPr>
        <w:pStyle w:val="Figurecaption"/>
        <w:rPr>
          <w:del w:id="960" w:author="Jillian Carson-Jackson" w:date="2020-05-19T16:50:00Z"/>
        </w:rPr>
      </w:pPr>
      <w:bookmarkStart w:id="961" w:name="_Toc478390510"/>
      <w:bookmarkStart w:id="962" w:name="_Ref478391303"/>
      <w:bookmarkStart w:id="963" w:name="_Toc30690894"/>
      <w:del w:id="964" w:author="Jillian Carson-Jackson" w:date="2020-05-19T16:50:00Z">
        <w:r w:rsidRPr="009F76A4" w:rsidDel="005C68C8">
          <w:rPr>
            <w:lang w:eastAsia="en-GB"/>
          </w:rPr>
          <w:delText>Career progression</w:delText>
        </w:r>
        <w:bookmarkEnd w:id="961"/>
        <w:bookmarkEnd w:id="962"/>
        <w:bookmarkEnd w:id="963"/>
      </w:del>
    </w:p>
    <w:p w14:paraId="01541B21" w14:textId="7DD70DCB" w:rsidR="00854BCE" w:rsidRPr="00F55AD7" w:rsidRDefault="00646AFD" w:rsidP="00646AFD">
      <w:pPr>
        <w:pStyle w:val="Heading1"/>
        <w:rPr>
          <w:caps w:val="0"/>
        </w:rPr>
      </w:pPr>
      <w:bookmarkStart w:id="965" w:name="_Toc45706119"/>
      <w:commentRangeStart w:id="966"/>
      <w:r w:rsidRPr="00F55AD7">
        <w:rPr>
          <w:caps w:val="0"/>
        </w:rPr>
        <w:t>DEFINITIONS</w:t>
      </w:r>
      <w:commentRangeEnd w:id="966"/>
      <w:r w:rsidR="005C68C8">
        <w:rPr>
          <w:rStyle w:val="CommentReference"/>
          <w:rFonts w:asciiTheme="minorHAnsi" w:eastAsiaTheme="minorHAnsi" w:hAnsiTheme="minorHAnsi" w:cstheme="minorBidi"/>
          <w:b w:val="0"/>
          <w:bCs w:val="0"/>
          <w:caps w:val="0"/>
          <w:color w:val="auto"/>
        </w:rPr>
        <w:commentReference w:id="966"/>
      </w:r>
      <w:bookmarkEnd w:id="965"/>
    </w:p>
    <w:p w14:paraId="1146710D" w14:textId="2A7FF79C" w:rsidR="00646AFD" w:rsidRPr="00F55AD7" w:rsidRDefault="00646AFD" w:rsidP="00646AFD">
      <w:pPr>
        <w:pStyle w:val="Heading1separatationline"/>
      </w:pPr>
    </w:p>
    <w:p w14:paraId="681BB91D" w14:textId="6E560AB9" w:rsidR="00933EE0" w:rsidRDefault="00C843AC" w:rsidP="00C843AC">
      <w:pPr>
        <w:pStyle w:val="Acronym"/>
        <w:ind w:left="0" w:firstLine="0"/>
      </w:pPr>
      <w:r w:rsidRPr="00C843AC">
        <w:rPr>
          <w:rStyle w:val="BodyTextChar"/>
        </w:rPr>
        <w:t xml:space="preserve">The definitions of terms used in this Guideline can be found in the International Dictionary of Marine Aids to Navigation (IALA Dictionary) at </w:t>
      </w:r>
      <w:hyperlink r:id="rId31"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p w14:paraId="0A996F18" w14:textId="23D02871" w:rsidR="00933EE0" w:rsidRDefault="00933EE0" w:rsidP="00933EE0">
      <w:pPr>
        <w:pStyle w:val="Heading1"/>
        <w:rPr>
          <w:caps w:val="0"/>
        </w:rPr>
      </w:pPr>
      <w:bookmarkStart w:id="967" w:name="_Toc45706120"/>
      <w:commentRangeStart w:id="968"/>
      <w:r w:rsidRPr="00F55AD7">
        <w:rPr>
          <w:caps w:val="0"/>
        </w:rPr>
        <w:t>ACRONYMS</w:t>
      </w:r>
      <w:commentRangeEnd w:id="968"/>
      <w:r w:rsidR="005C68C8">
        <w:rPr>
          <w:rStyle w:val="CommentReference"/>
          <w:rFonts w:asciiTheme="minorHAnsi" w:eastAsiaTheme="minorHAnsi" w:hAnsiTheme="minorHAnsi" w:cstheme="minorBidi"/>
          <w:b w:val="0"/>
          <w:bCs w:val="0"/>
          <w:caps w:val="0"/>
          <w:color w:val="auto"/>
        </w:rPr>
        <w:commentReference w:id="968"/>
      </w:r>
      <w:bookmarkEnd w:id="967"/>
    </w:p>
    <w:p w14:paraId="03AC3E29" w14:textId="77777777" w:rsidR="00933EE0" w:rsidRPr="00933EE0" w:rsidRDefault="00933EE0" w:rsidP="00933EE0">
      <w:pPr>
        <w:pStyle w:val="Heading1separatationline"/>
      </w:pPr>
    </w:p>
    <w:p w14:paraId="200B654D" w14:textId="7C04282C" w:rsidR="00646AFD" w:rsidRDefault="00D603BF" w:rsidP="00D603BF">
      <w:pPr>
        <w:pStyle w:val="Acronym"/>
      </w:pPr>
      <w:r>
        <w:t>[Acronym]</w:t>
      </w:r>
      <w:r w:rsidR="001B60A6" w:rsidRPr="00F55AD7">
        <w:tab/>
      </w:r>
      <w:r>
        <w:t>[Acronym]</w:t>
      </w:r>
    </w:p>
    <w:p w14:paraId="46860ECE" w14:textId="3EEA2BCC" w:rsidR="00D603BF" w:rsidRDefault="00D603BF" w:rsidP="00D603BF">
      <w:pPr>
        <w:pStyle w:val="Acronym"/>
      </w:pPr>
      <w:r>
        <w:t>[Acronym]</w:t>
      </w:r>
      <w:r>
        <w:tab/>
        <w:t>[Acronym]</w:t>
      </w:r>
    </w:p>
    <w:p w14:paraId="1FF2C131" w14:textId="0F2057B1" w:rsidR="00D603BF" w:rsidDel="00E67F83" w:rsidRDefault="00D603BF" w:rsidP="00D603BF">
      <w:pPr>
        <w:pStyle w:val="Acronym"/>
        <w:rPr>
          <w:del w:id="969" w:author="Kevin Gregory" w:date="2020-07-15T14:39:00Z"/>
        </w:rPr>
      </w:pPr>
      <w:r>
        <w:t>…</w:t>
      </w:r>
      <w:r>
        <w:tab/>
        <w:t>…</w:t>
      </w:r>
    </w:p>
    <w:p w14:paraId="66D0E09D" w14:textId="03832FC1" w:rsidR="0085341F" w:rsidDel="00E67F83" w:rsidRDefault="0085341F" w:rsidP="00D603BF">
      <w:pPr>
        <w:pStyle w:val="Acronym"/>
        <w:rPr>
          <w:del w:id="970" w:author="Kevin Gregory" w:date="2020-07-15T14:39:00Z"/>
        </w:rPr>
      </w:pPr>
    </w:p>
    <w:p w14:paraId="42AF6FDF" w14:textId="5D184C83" w:rsidR="0085341F" w:rsidRPr="00F55AD7" w:rsidRDefault="0085341F" w:rsidP="00F13C98">
      <w:pPr>
        <w:pStyle w:val="Acronym"/>
      </w:pPr>
    </w:p>
    <w:sectPr w:rsidR="0085341F" w:rsidRPr="00F55AD7" w:rsidSect="003A6A32">
      <w:headerReference w:type="even" r:id="rId32"/>
      <w:headerReference w:type="default" r:id="rId33"/>
      <w:footerReference w:type="default" r:id="rId34"/>
      <w:headerReference w:type="first" r:id="rId35"/>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3" w:author="Kevin Gregory" w:date="2020-07-10T11:20:00Z" w:initials="KG">
    <w:p w14:paraId="6888AACF" w14:textId="2941005E" w:rsidR="00AA43DC" w:rsidRDefault="00AA43DC">
      <w:pPr>
        <w:pStyle w:val="CommentText"/>
      </w:pPr>
      <w:r>
        <w:rPr>
          <w:rStyle w:val="CommentReference"/>
        </w:rPr>
        <w:annotationRef/>
      </w:r>
      <w:r>
        <w:t>I think we need ‘inter-alia’ as we are abridging the quote from 2.2.2.8 with respect to the part on type and level of service to be provided.</w:t>
      </w:r>
    </w:p>
  </w:comment>
  <w:comment w:id="46" w:author="Kevin Gregory" w:date="2020-07-15T16:32:00Z" w:initials="KG">
    <w:p w14:paraId="176500A2" w14:textId="4C66B259" w:rsidR="00AA43DC" w:rsidRDefault="00AA43DC">
      <w:pPr>
        <w:pStyle w:val="CommentText"/>
      </w:pPr>
      <w:r>
        <w:rPr>
          <w:rStyle w:val="CommentReference"/>
        </w:rPr>
        <w:annotationRef/>
      </w:r>
      <w:r>
        <w:t>Aligned bullet points with the scope of S1050</w:t>
      </w:r>
    </w:p>
  </w:comment>
  <w:comment w:id="60" w:author="Kevin Gregory" w:date="2020-07-14T11:53:00Z" w:initials="KG">
    <w:p w14:paraId="5B08B871" w14:textId="7A467C4E" w:rsidR="00AA43DC" w:rsidRDefault="00AA43DC">
      <w:pPr>
        <w:pStyle w:val="CommentText"/>
      </w:pPr>
      <w:r>
        <w:rPr>
          <w:rStyle w:val="CommentReference"/>
        </w:rPr>
        <w:annotationRef/>
      </w:r>
      <w:r>
        <w:t>To align with IALAs goals</w:t>
      </w:r>
    </w:p>
  </w:comment>
  <w:comment w:id="83" w:author="Kevin Gregory" w:date="2020-07-10T15:04:00Z" w:initials="KG">
    <w:p w14:paraId="3E36543D" w14:textId="586D1F7C" w:rsidR="00AA43DC" w:rsidRDefault="00AA43DC">
      <w:pPr>
        <w:pStyle w:val="CommentText"/>
      </w:pPr>
      <w:r>
        <w:rPr>
          <w:rStyle w:val="CommentReference"/>
        </w:rPr>
        <w:annotationRef/>
      </w:r>
      <w:r>
        <w:t>Is this relevant?</w:t>
      </w:r>
    </w:p>
  </w:comment>
  <w:comment w:id="91" w:author="Kevin Gregory" w:date="2020-07-10T15:05:00Z" w:initials="KG">
    <w:p w14:paraId="7A992B9E" w14:textId="52911721" w:rsidR="00AA43DC" w:rsidRDefault="00AA43DC">
      <w:pPr>
        <w:pStyle w:val="CommentText"/>
      </w:pPr>
      <w:r>
        <w:rPr>
          <w:rStyle w:val="CommentReference"/>
        </w:rPr>
        <w:annotationRef/>
      </w:r>
      <w:r>
        <w:t>Is this relevant?</w:t>
      </w:r>
    </w:p>
  </w:comment>
  <w:comment w:id="122" w:author="Jillian Carson-Jackson" w:date="2020-04-08T22:24:00Z" w:initials="JC">
    <w:p w14:paraId="2D211E6B" w14:textId="28D04561" w:rsidR="00AA43DC" w:rsidRDefault="00AA43DC">
      <w:pPr>
        <w:pStyle w:val="CommentText"/>
      </w:pPr>
      <w:r>
        <w:rPr>
          <w:rStyle w:val="CommentReference"/>
        </w:rPr>
        <w:annotationRef/>
      </w:r>
      <w:r>
        <w:t xml:space="preserve">Name of position / how the position of a more ‘senior’ role is implemented at different VTS Centres. </w:t>
      </w:r>
    </w:p>
  </w:comment>
  <w:comment w:id="149" w:author="Jillian Carson-Jackson" w:date="2020-04-08T22:26:00Z" w:initials="JC">
    <w:p w14:paraId="1411FF16" w14:textId="4768DEC5" w:rsidR="00AA43DC" w:rsidRDefault="00AA43DC">
      <w:pPr>
        <w:pStyle w:val="CommentText"/>
      </w:pPr>
      <w:r>
        <w:rPr>
          <w:rStyle w:val="CommentReference"/>
        </w:rPr>
        <w:annotationRef/>
      </w:r>
      <w:r>
        <w:t xml:space="preserve">Similar comment to above – how to term the ‘team leader’, ‘supervisor’, ‘senior VTSO’ ?  </w:t>
      </w:r>
    </w:p>
  </w:comment>
  <w:comment w:id="186" w:author="Jillian Carson-Jackson" w:date="2020-05-20T19:11:00Z" w:initials="JC">
    <w:p w14:paraId="06AC25DD" w14:textId="718D4F36" w:rsidR="00AA43DC" w:rsidRDefault="00AA43DC">
      <w:pPr>
        <w:pStyle w:val="CommentText"/>
      </w:pPr>
      <w:r>
        <w:rPr>
          <w:rStyle w:val="CommentReference"/>
        </w:rPr>
        <w:annotationRef/>
      </w:r>
      <w:r>
        <w:t>Removed from the list of personnel</w:t>
      </w:r>
    </w:p>
  </w:comment>
  <w:comment w:id="210" w:author="Kevin Gregory" w:date="2020-07-14T12:05:00Z" w:initials="KG">
    <w:p w14:paraId="20905BC2" w14:textId="693C9268" w:rsidR="00AA43DC" w:rsidRDefault="00AA43DC">
      <w:pPr>
        <w:pStyle w:val="CommentText"/>
      </w:pPr>
      <w:r>
        <w:rPr>
          <w:rStyle w:val="CommentReference"/>
        </w:rPr>
        <w:annotationRef/>
      </w:r>
      <w:r>
        <w:t>Quoted from V-103/1 to increase context of the section.</w:t>
      </w:r>
    </w:p>
  </w:comment>
  <w:comment w:id="225" w:author="Kevin Gregory" w:date="2020-07-14T12:12:00Z" w:initials="KG">
    <w:p w14:paraId="6938966B" w14:textId="7CF62AAF" w:rsidR="00AA43DC" w:rsidRDefault="00AA43DC">
      <w:pPr>
        <w:pStyle w:val="CommentText"/>
      </w:pPr>
      <w:r>
        <w:rPr>
          <w:rStyle w:val="CommentReference"/>
        </w:rPr>
        <w:annotationRef/>
      </w:r>
      <w:r>
        <w:t>Propose to move the ‘how to assess’ elements below (end of 5.2.2).</w:t>
      </w:r>
    </w:p>
  </w:comment>
  <w:comment w:id="302" w:author="Kevin Gregory" w:date="2020-07-14T12:22:00Z" w:initials="KG">
    <w:p w14:paraId="77B9012B" w14:textId="58A38B1F" w:rsidR="00AA43DC" w:rsidRDefault="00AA43DC">
      <w:pPr>
        <w:pStyle w:val="CommentText"/>
      </w:pPr>
      <w:r>
        <w:rPr>
          <w:rStyle w:val="CommentReference"/>
        </w:rPr>
        <w:annotationRef/>
      </w:r>
      <w:r>
        <w:t>Wording amended to keep intent, but to recognise that this may not be totally within the scope of this Guideline. It would be worthy of consideration elsewhere also?</w:t>
      </w:r>
    </w:p>
  </w:comment>
  <w:comment w:id="359" w:author="Jillian Carson-Jackson" w:date="2020-05-13T15:44:00Z" w:initials="JC">
    <w:p w14:paraId="075CAFE5" w14:textId="7C0DEDAB" w:rsidR="00AA43DC" w:rsidRDefault="00AA43DC">
      <w:pPr>
        <w:pStyle w:val="CommentText"/>
      </w:pPr>
      <w:r>
        <w:rPr>
          <w:rStyle w:val="CommentReference"/>
        </w:rPr>
        <w:annotationRef/>
      </w:r>
      <w:r>
        <w:t xml:space="preserve">Terminology amended for consistency. </w:t>
      </w:r>
    </w:p>
  </w:comment>
  <w:comment w:id="361" w:author="Jillian Carson-Jackson" w:date="2020-08-19T17:38:00Z" w:initials="JC">
    <w:p w14:paraId="08ADF4C2" w14:textId="79734F12" w:rsidR="0080424A" w:rsidRDefault="0080424A">
      <w:pPr>
        <w:pStyle w:val="CommentText"/>
      </w:pPr>
      <w:r>
        <w:rPr>
          <w:rStyle w:val="CommentReference"/>
        </w:rPr>
        <w:annotationRef/>
      </w:r>
      <w:r>
        <w:t>Review / revise – KSA – knowledge, skills and attitude rather than knowledge understanding and proficiency</w:t>
      </w:r>
    </w:p>
  </w:comment>
  <w:comment w:id="370" w:author="Jillian Carson-Jackson" w:date="2020-05-13T15:45:00Z" w:initials="JC">
    <w:p w14:paraId="75A60381" w14:textId="69B117D4" w:rsidR="00AA43DC" w:rsidRDefault="00AA43DC">
      <w:pPr>
        <w:pStyle w:val="CommentText"/>
      </w:pPr>
      <w:r>
        <w:rPr>
          <w:rStyle w:val="CommentReference"/>
        </w:rPr>
        <w:annotationRef/>
      </w:r>
      <w:r>
        <w:t xml:space="preserve">Current title of course.  Need to confirm the terminology to be used.  </w:t>
      </w:r>
    </w:p>
  </w:comment>
  <w:comment w:id="375" w:author="Jillian Carson-Jackson" w:date="2020-08-19T17:39:00Z" w:initials="JC">
    <w:p w14:paraId="6289ACA3" w14:textId="1ACB3904" w:rsidR="0080424A" w:rsidRDefault="0080424A">
      <w:pPr>
        <w:pStyle w:val="CommentText"/>
      </w:pPr>
      <w:r>
        <w:rPr>
          <w:rStyle w:val="CommentReference"/>
        </w:rPr>
        <w:annotationRef/>
      </w:r>
      <w:r>
        <w:t>As above – knowledge, skills and attitude</w:t>
      </w:r>
    </w:p>
  </w:comment>
  <w:comment w:id="379" w:author="Kevin Gregory" w:date="2020-07-14T12:33:00Z" w:initials="KG">
    <w:p w14:paraId="0C759886" w14:textId="09BFAA71" w:rsidR="00AA43DC" w:rsidRDefault="00AA43DC">
      <w:pPr>
        <w:pStyle w:val="CommentText"/>
      </w:pPr>
      <w:r>
        <w:rPr>
          <w:rStyle w:val="CommentReference"/>
        </w:rPr>
        <w:annotationRef/>
      </w:r>
      <w:r>
        <w:t>Proposed re-order of bullet points.</w:t>
      </w:r>
    </w:p>
  </w:comment>
  <w:comment w:id="385" w:author="Kevin Gregory" w:date="2020-07-14T12:32:00Z" w:initials="KG">
    <w:p w14:paraId="336E68F5" w14:textId="31CE518F" w:rsidR="00AA43DC" w:rsidRDefault="00AA43DC">
      <w:pPr>
        <w:pStyle w:val="CommentText"/>
      </w:pPr>
      <w:r>
        <w:rPr>
          <w:rStyle w:val="CommentReference"/>
        </w:rPr>
        <w:annotationRef/>
      </w:r>
      <w:r>
        <w:t>This could be deleted as we state above that the course ‘provides a qualified VTS Operator with…’</w:t>
      </w:r>
    </w:p>
  </w:comment>
  <w:comment w:id="392" w:author="Jillian Carson-Jackson" w:date="2020-06-09T20:48:00Z" w:initials="JC">
    <w:p w14:paraId="122216D2" w14:textId="1281A1A4" w:rsidR="00AA43DC" w:rsidRDefault="00AA43DC">
      <w:pPr>
        <w:pStyle w:val="CommentText"/>
      </w:pPr>
      <w:r>
        <w:rPr>
          <w:rStyle w:val="CommentReference"/>
        </w:rPr>
        <w:annotationRef/>
      </w:r>
      <w:r>
        <w:t>As reviewed – course includes supervisor</w:t>
      </w:r>
    </w:p>
  </w:comment>
  <w:comment w:id="399" w:author="Jillian Carson-Jackson" w:date="2020-06-09T20:51:00Z" w:initials="JC">
    <w:p w14:paraId="7A8766F3" w14:textId="58D1112A" w:rsidR="00AA43DC" w:rsidRDefault="00AA43DC">
      <w:pPr>
        <w:pStyle w:val="CommentText"/>
      </w:pPr>
      <w:r>
        <w:rPr>
          <w:rStyle w:val="CommentReference"/>
        </w:rPr>
        <w:annotationRef/>
      </w:r>
      <w:r>
        <w:t>Verify the definition of OJT Instructor – Possible retitle as ‘Local VTS Trainer’  Review term – Instructor or Trainer?</w:t>
      </w:r>
      <w:r w:rsidR="0080424A">
        <w:t xml:space="preserve"> Note – OJT is a commonly recognised term. </w:t>
      </w:r>
    </w:p>
  </w:comment>
  <w:comment w:id="416" w:author="Jillian Carson-Jackson" w:date="2020-08-19T17:43:00Z" w:initials="JC">
    <w:p w14:paraId="38FB9B53" w14:textId="7CEBA68F" w:rsidR="0080424A" w:rsidRDefault="0080424A">
      <w:pPr>
        <w:pStyle w:val="CommentText"/>
      </w:pPr>
      <w:r>
        <w:rPr>
          <w:rStyle w:val="CommentReference"/>
        </w:rPr>
        <w:annotationRef/>
      </w:r>
      <w:r>
        <w:t>Amend all to KSA</w:t>
      </w:r>
    </w:p>
  </w:comment>
  <w:comment w:id="481" w:author="Kevin Gregory" w:date="2020-07-14T13:09:00Z" w:initials="KG">
    <w:p w14:paraId="042AD207" w14:textId="2FE18221" w:rsidR="00AA43DC" w:rsidRDefault="00AA43DC">
      <w:pPr>
        <w:pStyle w:val="CommentText"/>
      </w:pPr>
      <w:r>
        <w:rPr>
          <w:rStyle w:val="CommentReference"/>
        </w:rPr>
        <w:annotationRef/>
      </w:r>
      <w:r>
        <w:t>This is not very clear, propose to rephrase or delete.</w:t>
      </w:r>
    </w:p>
  </w:comment>
  <w:comment w:id="485" w:author="Kevin Gregory" w:date="2020-07-14T13:01:00Z" w:initials="KG">
    <w:p w14:paraId="0ABEDD3B" w14:textId="41489128" w:rsidR="00AA43DC" w:rsidRDefault="00AA43DC">
      <w:pPr>
        <w:pStyle w:val="CommentText"/>
      </w:pPr>
      <w:r>
        <w:rPr>
          <w:rStyle w:val="CommentReference"/>
        </w:rPr>
        <w:annotationRef/>
      </w:r>
      <w:r>
        <w:t>Suggest we need to differentiate between instructors at an ATO (i.e. those delivering V-103/1, 2, 4 and parts of 5) with those purely delivering local training at a VTS Centre.</w:t>
      </w:r>
    </w:p>
  </w:comment>
  <w:comment w:id="554" w:author="Jillian Carson-Jackson" w:date="2020-08-19T17:49:00Z" w:initials="JC">
    <w:p w14:paraId="61009EE7" w14:textId="7583D631" w:rsidR="00213275" w:rsidRDefault="00213275" w:rsidP="00213275">
      <w:pPr>
        <w:pStyle w:val="CommentText"/>
      </w:pPr>
      <w:r>
        <w:rPr>
          <w:rStyle w:val="CommentReference"/>
        </w:rPr>
        <w:annotationRef/>
      </w:r>
      <w:r>
        <w:t xml:space="preserve">From meeting June 23 - Add in reference to the V-103/2 – to be qualified for ‘advanced’ aspects.  </w:t>
      </w:r>
    </w:p>
    <w:p w14:paraId="1F1E3169" w14:textId="6FDCFA87" w:rsidR="00213275" w:rsidRDefault="00213275" w:rsidP="00213275">
      <w:pPr>
        <w:pStyle w:val="CommentText"/>
      </w:pPr>
      <w:r>
        <w:t>Reference to the new resolution / provide additional guidance</w:t>
      </w:r>
    </w:p>
  </w:comment>
  <w:comment w:id="572" w:author="Jillian Carson-Jackson" w:date="2020-05-19T15:12:00Z" w:initials="JC">
    <w:p w14:paraId="4B9A9734" w14:textId="6F203C6C" w:rsidR="00AA43DC" w:rsidRDefault="00AA43DC" w:rsidP="0067421E">
      <w:pPr>
        <w:pStyle w:val="CommentText"/>
      </w:pPr>
      <w:r>
        <w:rPr>
          <w:rStyle w:val="CommentReference"/>
        </w:rPr>
        <w:annotationRef/>
      </w:r>
      <w:r>
        <w:t>Proposed revision, reflecting terminology in G1014, terminology as used in 8.3</w:t>
      </w:r>
    </w:p>
  </w:comment>
  <w:comment w:id="699" w:author="Kevin Gregory" w:date="2020-07-16T11:23:00Z" w:initials="KG">
    <w:p w14:paraId="526E2010" w14:textId="27DC9800" w:rsidR="00AA43DC" w:rsidRDefault="00AA43DC">
      <w:pPr>
        <w:pStyle w:val="CommentText"/>
      </w:pPr>
      <w:r>
        <w:rPr>
          <w:rStyle w:val="CommentReference"/>
        </w:rPr>
        <w:annotationRef/>
      </w:r>
      <w:r>
        <w:t>Text brought up from below.</w:t>
      </w:r>
    </w:p>
  </w:comment>
  <w:comment w:id="700" w:author="Jillian Carson-Jackson" w:date="2020-08-19T17:59:00Z" w:initials="JC">
    <w:p w14:paraId="7D3F132C" w14:textId="556F90FB" w:rsidR="00865B8F" w:rsidRDefault="00865B8F">
      <w:pPr>
        <w:pStyle w:val="CommentText"/>
      </w:pPr>
      <w:r>
        <w:rPr>
          <w:rStyle w:val="CommentReference"/>
        </w:rPr>
        <w:annotationRef/>
      </w:r>
      <w:r>
        <w:t>Why is this now before the ‘overview’ section for maintaining qualifications? Seems a bit out of place?</w:t>
      </w:r>
    </w:p>
  </w:comment>
  <w:comment w:id="738" w:author="Jillian Carson-Jackson" w:date="2020-08-19T17:56:00Z" w:initials="JC">
    <w:p w14:paraId="3AF30155" w14:textId="36081E8E" w:rsidR="00213275" w:rsidRDefault="00213275">
      <w:pPr>
        <w:pStyle w:val="CommentText"/>
      </w:pPr>
      <w:r>
        <w:rPr>
          <w:rStyle w:val="CommentReference"/>
        </w:rPr>
        <w:annotationRef/>
      </w:r>
      <w:r>
        <w:t xml:space="preserve">Kevin – as amended at the June 23 meeting – are you OK with this simplification? </w:t>
      </w:r>
    </w:p>
  </w:comment>
  <w:comment w:id="760" w:author="Kevin Gregory" w:date="2020-07-15T16:35:00Z" w:initials="KG">
    <w:p w14:paraId="39FB5973" w14:textId="22232801" w:rsidR="00AA43DC" w:rsidRDefault="00AA43DC">
      <w:pPr>
        <w:pStyle w:val="CommentText"/>
      </w:pPr>
      <w:r>
        <w:rPr>
          <w:rStyle w:val="CommentReference"/>
        </w:rPr>
        <w:annotationRef/>
      </w:r>
      <w:r>
        <w:t>We missed this out it seems</w:t>
      </w:r>
    </w:p>
  </w:comment>
  <w:comment w:id="761" w:author="Jillian Carson-Jackson" w:date="2020-08-21T12:36:00Z" w:initials="JC">
    <w:p w14:paraId="53860298" w14:textId="3E7A8F9E" w:rsidR="00B55A14" w:rsidRDefault="00B55A14">
      <w:pPr>
        <w:pStyle w:val="CommentText"/>
      </w:pPr>
      <w:r>
        <w:rPr>
          <w:rStyle w:val="CommentReference"/>
        </w:rPr>
        <w:annotationRef/>
      </w:r>
      <w:r>
        <w:t xml:space="preserve">We did include it at the last meeting, as the last element.  Happy with what you have here, but I revised slightly – do you agree? </w:t>
      </w:r>
    </w:p>
  </w:comment>
  <w:comment w:id="768" w:author="Jillian Carson-Jackson" w:date="2020-08-21T12:37:00Z" w:initials="JC">
    <w:p w14:paraId="166C7809" w14:textId="18623A07" w:rsidR="00FE1B54" w:rsidRDefault="00FE1B54">
      <w:pPr>
        <w:pStyle w:val="CommentText"/>
      </w:pPr>
      <w:r>
        <w:rPr>
          <w:rStyle w:val="CommentReference"/>
        </w:rPr>
        <w:annotationRef/>
      </w:r>
      <w:r>
        <w:t>I thought we were not using foot notes?</w:t>
      </w:r>
    </w:p>
  </w:comment>
  <w:comment w:id="783" w:author="Jillian Carson-Jackson" w:date="2020-08-21T12:38:00Z" w:initials="JC">
    <w:p w14:paraId="6ACC980A" w14:textId="07272430" w:rsidR="00995326" w:rsidRDefault="00995326">
      <w:pPr>
        <w:pStyle w:val="CommentText"/>
      </w:pPr>
      <w:r>
        <w:rPr>
          <w:rStyle w:val="CommentReference"/>
        </w:rPr>
        <w:annotationRef/>
      </w:r>
      <w:r>
        <w:t xml:space="preserve">Duplicates what is in V-103/5, we had removed the detail at the last CG meeting.  </w:t>
      </w:r>
    </w:p>
  </w:comment>
  <w:comment w:id="926" w:author="Kevin Gregory" w:date="2020-07-15T10:54:00Z" w:initials="KG">
    <w:p w14:paraId="34237BE9" w14:textId="55274B41" w:rsidR="00AA43DC" w:rsidRDefault="00AA43DC">
      <w:pPr>
        <w:pStyle w:val="CommentText"/>
      </w:pPr>
      <w:r>
        <w:rPr>
          <w:rStyle w:val="CommentReference"/>
        </w:rPr>
        <w:annotationRef/>
      </w:r>
      <w:r>
        <w:t>Moved up in section as this appears to set the scene for the process.</w:t>
      </w:r>
    </w:p>
  </w:comment>
  <w:comment w:id="966" w:author="Jillian Carson-Jackson" w:date="2020-05-19T16:50:00Z" w:initials="JC">
    <w:p w14:paraId="4A09575D" w14:textId="21C13911" w:rsidR="00AA43DC" w:rsidRDefault="00AA43DC">
      <w:pPr>
        <w:pStyle w:val="CommentText"/>
      </w:pPr>
      <w:r>
        <w:rPr>
          <w:rStyle w:val="CommentReference"/>
        </w:rPr>
        <w:annotationRef/>
      </w:r>
      <w:r>
        <w:t>To be reviewed / updated after document completed</w:t>
      </w:r>
    </w:p>
  </w:comment>
  <w:comment w:id="968" w:author="Jillian Carson-Jackson" w:date="2020-05-19T16:51:00Z" w:initials="JC">
    <w:p w14:paraId="34444034" w14:textId="77777777" w:rsidR="00AA43DC" w:rsidRDefault="00AA43DC" w:rsidP="005C68C8">
      <w:pPr>
        <w:pStyle w:val="CommentText"/>
      </w:pPr>
      <w:r>
        <w:rPr>
          <w:rStyle w:val="CommentReference"/>
        </w:rPr>
        <w:annotationRef/>
      </w:r>
      <w:r>
        <w:rPr>
          <w:rStyle w:val="CommentReference"/>
        </w:rPr>
        <w:annotationRef/>
      </w:r>
      <w:r>
        <w:t>To be reviewed / updated after document completed</w:t>
      </w:r>
    </w:p>
    <w:p w14:paraId="0D57CFF8" w14:textId="395FCEED" w:rsidR="00AA43DC" w:rsidRDefault="00AA43DC">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888AACF" w15:done="0"/>
  <w15:commentEx w15:paraId="176500A2" w15:done="0"/>
  <w15:commentEx w15:paraId="5B08B871" w15:done="0"/>
  <w15:commentEx w15:paraId="3E36543D" w15:done="0"/>
  <w15:commentEx w15:paraId="7A992B9E" w15:done="0"/>
  <w15:commentEx w15:paraId="2D211E6B" w15:done="0"/>
  <w15:commentEx w15:paraId="1411FF16" w15:done="0"/>
  <w15:commentEx w15:paraId="06AC25DD" w15:done="0"/>
  <w15:commentEx w15:paraId="20905BC2" w15:done="0"/>
  <w15:commentEx w15:paraId="6938966B" w15:done="0"/>
  <w15:commentEx w15:paraId="77B9012B" w15:done="0"/>
  <w15:commentEx w15:paraId="075CAFE5" w15:done="0"/>
  <w15:commentEx w15:paraId="08ADF4C2" w15:done="0"/>
  <w15:commentEx w15:paraId="75A60381" w15:done="0"/>
  <w15:commentEx w15:paraId="6289ACA3" w15:done="0"/>
  <w15:commentEx w15:paraId="0C759886" w15:done="0"/>
  <w15:commentEx w15:paraId="336E68F5" w15:done="0"/>
  <w15:commentEx w15:paraId="122216D2" w15:done="0"/>
  <w15:commentEx w15:paraId="7A8766F3" w15:done="0"/>
  <w15:commentEx w15:paraId="38FB9B53" w15:done="0"/>
  <w15:commentEx w15:paraId="042AD207" w15:done="0"/>
  <w15:commentEx w15:paraId="0ABEDD3B" w15:done="0"/>
  <w15:commentEx w15:paraId="1F1E3169" w15:done="0"/>
  <w15:commentEx w15:paraId="4B9A9734" w15:done="0"/>
  <w15:commentEx w15:paraId="526E2010" w15:done="0"/>
  <w15:commentEx w15:paraId="7D3F132C" w15:paraIdParent="526E2010" w15:done="0"/>
  <w15:commentEx w15:paraId="3AF30155" w15:done="0"/>
  <w15:commentEx w15:paraId="39FB5973" w15:done="0"/>
  <w15:commentEx w15:paraId="53860298" w15:paraIdParent="39FB5973" w15:done="0"/>
  <w15:commentEx w15:paraId="166C7809" w15:done="0"/>
  <w15:commentEx w15:paraId="6ACC980A" w15:done="0"/>
  <w15:commentEx w15:paraId="34237BE9" w15:done="0"/>
  <w15:commentEx w15:paraId="4A09575D" w15:done="0"/>
  <w15:commentEx w15:paraId="0D57CFF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FFF62" w16cex:dateUtc="2020-05-20T09:11:00Z"/>
  <w16cex:commentExtensible w16cex:durableId="22669458" w16cex:dateUtc="2020-05-13T05:44:00Z"/>
  <w16cex:commentExtensible w16cex:durableId="22E7E1FE" w16cex:dateUtc="2020-08-19T07:38:00Z"/>
  <w16cex:commentExtensible w16cex:durableId="2266949D" w16cex:dateUtc="2020-05-13T05:45:00Z"/>
  <w16cex:commentExtensible w16cex:durableId="22E7E261" w16cex:dateUtc="2020-08-19T07:39:00Z"/>
  <w16cex:commentExtensible w16cex:durableId="228A7416" w16cex:dateUtc="2020-06-09T10:48:00Z"/>
  <w16cex:commentExtensible w16cex:durableId="228A74D3" w16cex:dateUtc="2020-06-09T10:51:00Z"/>
  <w16cex:commentExtensible w16cex:durableId="22E7E353" w16cex:dateUtc="2020-08-19T07:43:00Z"/>
  <w16cex:commentExtensible w16cex:durableId="22E7E4B5" w16cex:dateUtc="2020-08-19T07:49:00Z"/>
  <w16cex:commentExtensible w16cex:durableId="226E75EB" w16cex:dateUtc="2020-05-19T05:12:00Z"/>
  <w16cex:commentExtensible w16cex:durableId="22E7E70D" w16cex:dateUtc="2020-08-19T07:59:00Z"/>
  <w16cex:commentExtensible w16cex:durableId="22E7E63A" w16cex:dateUtc="2020-08-19T07:56:00Z"/>
  <w16cex:commentExtensible w16cex:durableId="22EA3E4F" w16cex:dateUtc="2020-08-21T02:36:00Z"/>
  <w16cex:commentExtensible w16cex:durableId="22EA3E99" w16cex:dateUtc="2020-08-21T02:37:00Z"/>
  <w16cex:commentExtensible w16cex:durableId="22EA3EC5" w16cex:dateUtc="2020-08-21T02:38:00Z"/>
  <w16cex:commentExtensible w16cex:durableId="226E8CE4" w16cex:dateUtc="2020-05-19T06:50:00Z"/>
  <w16cex:commentExtensible w16cex:durableId="226E8CF7" w16cex:dateUtc="2020-05-19T06: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88AACF" w16cid:durableId="22B2CD9A"/>
  <w16cid:commentId w16cid:paraId="176500A2" w16cid:durableId="22B9AE06"/>
  <w16cid:commentId w16cid:paraId="5B08B871" w16cid:durableId="22B81B50"/>
  <w16cid:commentId w16cid:paraId="3E36543D" w16cid:durableId="22B30218"/>
  <w16cid:commentId w16cid:paraId="7A992B9E" w16cid:durableId="22B3022B"/>
  <w16cid:commentId w16cid:paraId="2D211E6B" w16cid:durableId="2238CDA9"/>
  <w16cid:commentId w16cid:paraId="1411FF16" w16cid:durableId="2238CE19"/>
  <w16cid:commentId w16cid:paraId="06AC25DD" w16cid:durableId="226FFF62"/>
  <w16cid:commentId w16cid:paraId="20905BC2" w16cid:durableId="22B81E02"/>
  <w16cid:commentId w16cid:paraId="6938966B" w16cid:durableId="22B81F93"/>
  <w16cid:commentId w16cid:paraId="77B9012B" w16cid:durableId="22B82221"/>
  <w16cid:commentId w16cid:paraId="075CAFE5" w16cid:durableId="22669458"/>
  <w16cid:commentId w16cid:paraId="08ADF4C2" w16cid:durableId="22E7E1FE"/>
  <w16cid:commentId w16cid:paraId="75A60381" w16cid:durableId="2266949D"/>
  <w16cid:commentId w16cid:paraId="6289ACA3" w16cid:durableId="22E7E261"/>
  <w16cid:commentId w16cid:paraId="0C759886" w16cid:durableId="22B82488"/>
  <w16cid:commentId w16cid:paraId="336E68F5" w16cid:durableId="22B82449"/>
  <w16cid:commentId w16cid:paraId="122216D2" w16cid:durableId="228A7416"/>
  <w16cid:commentId w16cid:paraId="7A8766F3" w16cid:durableId="228A74D3"/>
  <w16cid:commentId w16cid:paraId="38FB9B53" w16cid:durableId="22E7E353"/>
  <w16cid:commentId w16cid:paraId="042AD207" w16cid:durableId="22B82D0C"/>
  <w16cid:commentId w16cid:paraId="0ABEDD3B" w16cid:durableId="22B82B2C"/>
  <w16cid:commentId w16cid:paraId="1F1E3169" w16cid:durableId="22E7E4B5"/>
  <w16cid:commentId w16cid:paraId="4B9A9734" w16cid:durableId="226E75EB"/>
  <w16cid:commentId w16cid:paraId="526E2010" w16cid:durableId="22BAB749"/>
  <w16cid:commentId w16cid:paraId="7D3F132C" w16cid:durableId="22E7E70D"/>
  <w16cid:commentId w16cid:paraId="3AF30155" w16cid:durableId="22E7E63A"/>
  <w16cid:commentId w16cid:paraId="39FB5973" w16cid:durableId="22B9AEE8"/>
  <w16cid:commentId w16cid:paraId="53860298" w16cid:durableId="22EA3E4F"/>
  <w16cid:commentId w16cid:paraId="166C7809" w16cid:durableId="22EA3E99"/>
  <w16cid:commentId w16cid:paraId="6ACC980A" w16cid:durableId="22EA3EC5"/>
  <w16cid:commentId w16cid:paraId="34237BE9" w16cid:durableId="22B95EE3"/>
  <w16cid:commentId w16cid:paraId="4A09575D" w16cid:durableId="226E8CE4"/>
  <w16cid:commentId w16cid:paraId="0D57CFF8" w16cid:durableId="226E8C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82AC7F" w14:textId="77777777" w:rsidR="00450F4B" w:rsidRDefault="00450F4B" w:rsidP="003274DB">
      <w:r>
        <w:separator/>
      </w:r>
    </w:p>
    <w:p w14:paraId="7F203B81" w14:textId="77777777" w:rsidR="00450F4B" w:rsidRDefault="00450F4B"/>
  </w:endnote>
  <w:endnote w:type="continuationSeparator" w:id="0">
    <w:p w14:paraId="649FA29B" w14:textId="77777777" w:rsidR="00450F4B" w:rsidRDefault="00450F4B" w:rsidP="003274DB">
      <w:r>
        <w:continuationSeparator/>
      </w:r>
    </w:p>
    <w:p w14:paraId="5B2E03F3" w14:textId="77777777" w:rsidR="00450F4B" w:rsidRDefault="00450F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6AC97" w14:textId="77777777" w:rsidR="00AA43DC" w:rsidRDefault="00AA43D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AA43DC" w:rsidRDefault="00AA43D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AA43DC" w:rsidRDefault="00AA43D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AA43DC" w:rsidRDefault="00AA43D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AA43DC" w:rsidRDefault="00AA43DC"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386AA" w14:textId="0EA69338" w:rsidR="00AA43DC" w:rsidRDefault="00AA43DC" w:rsidP="008747E0">
    <w:pPr>
      <w:pStyle w:val="Footer"/>
    </w:pPr>
    <w:r w:rsidRPr="00442889">
      <w:rPr>
        <w:noProof/>
        <w:lang w:val="en-AU" w:eastAsia="en-AU"/>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ex="http://schemas.microsoft.com/office/word/2018/wordml/cex">
          <w:pict>
            <v:line w14:anchorId="6F81C42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AA43DC" w:rsidRPr="00ED2A8D" w:rsidRDefault="00AA43DC" w:rsidP="008747E0">
    <w:pPr>
      <w:pStyle w:val="Footer"/>
    </w:pPr>
  </w:p>
  <w:p w14:paraId="05175766" w14:textId="4098D326" w:rsidR="00AA43DC" w:rsidRPr="00ED2A8D" w:rsidRDefault="00AA43DC" w:rsidP="002735DD">
    <w:pPr>
      <w:pStyle w:val="Footer"/>
      <w:tabs>
        <w:tab w:val="left" w:pos="1781"/>
      </w:tabs>
    </w:pPr>
    <w:r>
      <w:tab/>
    </w:r>
  </w:p>
  <w:p w14:paraId="6B80A5D7" w14:textId="77777777" w:rsidR="00AA43DC" w:rsidRPr="00ED2A8D" w:rsidRDefault="00AA43DC" w:rsidP="008747E0">
    <w:pPr>
      <w:pStyle w:val="Footer"/>
    </w:pPr>
  </w:p>
  <w:p w14:paraId="41671561" w14:textId="6F50965C" w:rsidR="00AA43DC" w:rsidRPr="00ED2A8D" w:rsidRDefault="00AA43DC"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D9A86" w14:textId="77777777" w:rsidR="00AA43DC" w:rsidRDefault="00AA43DC"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ex="http://schemas.microsoft.com/office/word/2018/wordml/cex">
          <w:pict>
            <v:line w14:anchorId="3A6FE402"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59534113" w:rsidR="00AA43DC" w:rsidRPr="00C907DF" w:rsidRDefault="00AA43DC"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768D0">
      <w:rPr>
        <w:noProof/>
        <w:szCs w:val="15"/>
      </w:rPr>
      <w:t>Guideline</w:t>
    </w:r>
    <w:r>
      <w:rPr>
        <w:noProof/>
        <w:szCs w:val="15"/>
        <w:lang w:val="fr-FR"/>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AA43DC" w:rsidRPr="00525922" w:rsidRDefault="00AA43D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A075A" w14:textId="77777777" w:rsidR="00AA43DC" w:rsidRPr="00C716E5" w:rsidRDefault="00AA43DC" w:rsidP="00C716E5">
    <w:pPr>
      <w:pStyle w:val="Footer"/>
      <w:rPr>
        <w:sz w:val="15"/>
        <w:szCs w:val="15"/>
      </w:rPr>
    </w:pPr>
  </w:p>
  <w:p w14:paraId="6FC904F9" w14:textId="77777777" w:rsidR="00AA43DC" w:rsidRDefault="00AA43DC" w:rsidP="00C716E5">
    <w:pPr>
      <w:pStyle w:val="Footerportrait"/>
    </w:pPr>
  </w:p>
  <w:p w14:paraId="0DD0B946" w14:textId="2CECBCE3" w:rsidR="00AA43DC" w:rsidRPr="00C907DF" w:rsidRDefault="00450F4B" w:rsidP="00C716E5">
    <w:pPr>
      <w:pStyle w:val="Footerportrait"/>
      <w:rPr>
        <w:rStyle w:val="PageNumber"/>
        <w:szCs w:val="15"/>
      </w:rPr>
    </w:pPr>
    <w:fldSimple w:instr=" STYLEREF &quot;Document type&quot; \* MERGEFORMAT ">
      <w:r w:rsidR="00212A63">
        <w:t>IALA Guideline</w:t>
      </w:r>
    </w:fldSimple>
    <w:r w:rsidR="00AA43DC" w:rsidRPr="00C907DF">
      <w:t xml:space="preserve"> </w:t>
    </w:r>
    <w:fldSimple w:instr=" STYLEREF &quot;Document number&quot; \* MERGEFORMAT ">
      <w:r w:rsidR="00212A63">
        <w:t>RECRUITMENT, TRAINING AND ASSESSMENT OF VTS PERSONNEL</w:t>
      </w:r>
    </w:fldSimple>
    <w:r w:rsidR="00AA43DC" w:rsidRPr="00C907DF">
      <w:t xml:space="preserve"> –</w:t>
    </w:r>
    <w:r w:rsidR="00AA43DC">
      <w:t xml:space="preserve"> </w:t>
    </w:r>
    <w:r w:rsidR="00AA43DC">
      <w:fldChar w:fldCharType="begin"/>
    </w:r>
    <w:r w:rsidR="00AA43DC">
      <w:instrText xml:space="preserve"> STYLEREF "Document name" \* MERGEFORMAT </w:instrText>
    </w:r>
    <w:r w:rsidR="00AA43DC">
      <w:fldChar w:fldCharType="end"/>
    </w:r>
  </w:p>
  <w:p w14:paraId="1B606CCD" w14:textId="3482059D" w:rsidR="00AA43DC" w:rsidRPr="00C907DF" w:rsidRDefault="00450F4B" w:rsidP="00C716E5">
    <w:pPr>
      <w:pStyle w:val="Footerportrait"/>
    </w:pPr>
    <w:fldSimple w:instr=" STYLEREF &quot;Edition number&quot; \* MERGEFORMAT ">
      <w:r w:rsidR="00212A63">
        <w:t>Edition 1.0</w:t>
      </w:r>
    </w:fldSimple>
    <w:r w:rsidR="00AA43DC">
      <w:t xml:space="preserve">  </w:t>
    </w:r>
    <w:fldSimple w:instr=" STYLEREF &quot;Document date&quot; \* MERGEFORMAT ">
      <w:r w:rsidR="00212A63">
        <w:t>December 2020</w:t>
      </w:r>
    </w:fldSimple>
    <w:r w:rsidR="00AA43DC" w:rsidRPr="00C907DF">
      <w:tab/>
    </w:r>
    <w:r w:rsidR="00AA43DC">
      <w:t xml:space="preserve">P </w:t>
    </w:r>
    <w:r w:rsidR="00AA43DC" w:rsidRPr="00C907DF">
      <w:rPr>
        <w:rStyle w:val="PageNumber"/>
        <w:szCs w:val="15"/>
      </w:rPr>
      <w:fldChar w:fldCharType="begin"/>
    </w:r>
    <w:r w:rsidR="00AA43DC" w:rsidRPr="00C907DF">
      <w:rPr>
        <w:rStyle w:val="PageNumber"/>
        <w:szCs w:val="15"/>
      </w:rPr>
      <w:instrText xml:space="preserve">PAGE  </w:instrText>
    </w:r>
    <w:r w:rsidR="00AA43DC" w:rsidRPr="00C907DF">
      <w:rPr>
        <w:rStyle w:val="PageNumber"/>
        <w:szCs w:val="15"/>
      </w:rPr>
      <w:fldChar w:fldCharType="separate"/>
    </w:r>
    <w:r w:rsidR="00AA43DC">
      <w:rPr>
        <w:rStyle w:val="PageNumber"/>
        <w:szCs w:val="15"/>
      </w:rPr>
      <w:t>4</w:t>
    </w:r>
    <w:r w:rsidR="00AA43DC"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65AF4" w14:textId="77777777" w:rsidR="00AA43DC" w:rsidRDefault="00AA43DC" w:rsidP="00C716E5">
    <w:pPr>
      <w:pStyle w:val="Footer"/>
    </w:pPr>
  </w:p>
  <w:p w14:paraId="4D7BEBDA" w14:textId="77777777" w:rsidR="00AA43DC" w:rsidRDefault="00AA43DC" w:rsidP="00C716E5">
    <w:pPr>
      <w:pStyle w:val="Footerportrait"/>
    </w:pPr>
  </w:p>
  <w:p w14:paraId="2613E04A" w14:textId="206F0CA7" w:rsidR="00AA43DC" w:rsidRPr="00C907DF" w:rsidRDefault="00450F4B" w:rsidP="00C716E5">
    <w:pPr>
      <w:pStyle w:val="Footerportrait"/>
      <w:rPr>
        <w:rStyle w:val="PageNumber"/>
        <w:szCs w:val="15"/>
      </w:rPr>
    </w:pPr>
    <w:fldSimple w:instr=" STYLEREF &quot;Document type&quot; \* MERGEFORMAT ">
      <w:r w:rsidR="00212A63">
        <w:t>IALA Guideline</w:t>
      </w:r>
    </w:fldSimple>
    <w:r w:rsidR="00AA43DC" w:rsidRPr="00C907DF">
      <w:t xml:space="preserve"> </w:t>
    </w:r>
    <w:fldSimple w:instr=" STYLEREF &quot;Document number&quot; \* MERGEFORMAT ">
      <w:r w:rsidR="00212A63">
        <w:t>RECRUITMENT, TRAINING AND ASSESSMENT OF VTS PERSONNEL</w:t>
      </w:r>
    </w:fldSimple>
    <w:r w:rsidR="00AA43DC" w:rsidRPr="00C907DF">
      <w:t xml:space="preserve"> –</w:t>
    </w:r>
    <w:r w:rsidR="00AA43DC">
      <w:t xml:space="preserve"> </w:t>
    </w:r>
    <w:r w:rsidR="00AA43DC">
      <w:fldChar w:fldCharType="begin"/>
    </w:r>
    <w:r w:rsidR="00AA43DC">
      <w:instrText xml:space="preserve"> STYLEREF "Document name" \* MERGEFORMAT </w:instrText>
    </w:r>
    <w:r w:rsidR="00AA43DC">
      <w:fldChar w:fldCharType="end"/>
    </w:r>
  </w:p>
  <w:p w14:paraId="63904568" w14:textId="7B213C12" w:rsidR="00AA43DC" w:rsidRPr="00525922" w:rsidRDefault="00450F4B" w:rsidP="00C716E5">
    <w:pPr>
      <w:pStyle w:val="Footerportrait"/>
    </w:pPr>
    <w:fldSimple w:instr=" STYLEREF &quot;Edition number&quot; \* MERGEFORMAT ">
      <w:r w:rsidR="00212A63">
        <w:t>Edition 1.0</w:t>
      </w:r>
    </w:fldSimple>
    <w:r w:rsidR="00AA43DC" w:rsidRPr="00C907DF">
      <w:tab/>
    </w:r>
    <w:r w:rsidR="00AA43DC">
      <w:t xml:space="preserve">P </w:t>
    </w:r>
    <w:r w:rsidR="00AA43DC" w:rsidRPr="00C907DF">
      <w:rPr>
        <w:rStyle w:val="PageNumber"/>
        <w:szCs w:val="15"/>
      </w:rPr>
      <w:fldChar w:fldCharType="begin"/>
    </w:r>
    <w:r w:rsidR="00AA43DC" w:rsidRPr="00C907DF">
      <w:rPr>
        <w:rStyle w:val="PageNumber"/>
        <w:szCs w:val="15"/>
      </w:rPr>
      <w:instrText xml:space="preserve">PAGE  </w:instrText>
    </w:r>
    <w:r w:rsidR="00AA43DC" w:rsidRPr="00C907DF">
      <w:rPr>
        <w:rStyle w:val="PageNumber"/>
        <w:szCs w:val="15"/>
      </w:rPr>
      <w:fldChar w:fldCharType="separate"/>
    </w:r>
    <w:r w:rsidR="00AA43DC">
      <w:rPr>
        <w:rStyle w:val="PageNumber"/>
        <w:szCs w:val="15"/>
      </w:rPr>
      <w:t>3</w:t>
    </w:r>
    <w:r w:rsidR="00AA43DC"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60C83" w14:textId="77777777" w:rsidR="00AA43DC" w:rsidRDefault="00AA43DC" w:rsidP="00C716E5">
    <w:pPr>
      <w:pStyle w:val="Footer"/>
    </w:pPr>
  </w:p>
  <w:p w14:paraId="663AE836" w14:textId="77777777" w:rsidR="00AA43DC" w:rsidRDefault="00AA43DC" w:rsidP="00C716E5">
    <w:pPr>
      <w:pStyle w:val="Footerportrait"/>
    </w:pPr>
  </w:p>
  <w:p w14:paraId="7CEB4BBC" w14:textId="1A829DC5" w:rsidR="00AA43DC" w:rsidRPr="00C907DF" w:rsidRDefault="00450F4B" w:rsidP="00760004">
    <w:pPr>
      <w:pStyle w:val="Footerportrait"/>
      <w:tabs>
        <w:tab w:val="clear" w:pos="10206"/>
        <w:tab w:val="right" w:pos="15704"/>
      </w:tabs>
    </w:pPr>
    <w:fldSimple w:instr=" STYLEREF &quot;Document type&quot; \* MERGEFORMAT ">
      <w:r w:rsidR="00212A63">
        <w:t>IALA Guideline</w:t>
      </w:r>
    </w:fldSimple>
    <w:r w:rsidR="00AA43DC" w:rsidRPr="00C907DF">
      <w:t xml:space="preserve"> </w:t>
    </w:r>
    <w:fldSimple w:instr=" STYLEREF &quot;Document number&quot; \* MERGEFORMAT ">
      <w:r w:rsidR="00212A63">
        <w:t>RECRUITMENT, TRAINING AND ASSESSMENT OF VTS PERSONNEL</w:t>
      </w:r>
    </w:fldSimple>
    <w:r w:rsidR="00AA43DC" w:rsidRPr="00C907DF">
      <w:t xml:space="preserve"> –</w:t>
    </w:r>
    <w:r w:rsidR="00AA43DC">
      <w:t xml:space="preserve"> </w:t>
    </w:r>
    <w:r w:rsidR="00AA43DC">
      <w:fldChar w:fldCharType="begin"/>
    </w:r>
    <w:r w:rsidR="00AA43DC">
      <w:instrText xml:space="preserve"> STYLEREF "Document name" \* MERGEFORMAT </w:instrText>
    </w:r>
    <w:r w:rsidR="00AA43DC">
      <w:fldChar w:fldCharType="end"/>
    </w:r>
    <w:r w:rsidR="00AA43DC">
      <w:tab/>
    </w:r>
  </w:p>
  <w:p w14:paraId="69C56F9E" w14:textId="029FF973" w:rsidR="00AA43DC" w:rsidRPr="00C907DF" w:rsidRDefault="00450F4B" w:rsidP="00760004">
    <w:pPr>
      <w:pStyle w:val="Footerportrait"/>
      <w:tabs>
        <w:tab w:val="clear" w:pos="10206"/>
        <w:tab w:val="right" w:pos="15704"/>
      </w:tabs>
    </w:pPr>
    <w:fldSimple w:instr=" STYLEREF &quot;Edition number&quot; \* MERGEFORMAT ">
      <w:r w:rsidR="00212A63">
        <w:t>Edition 1.0</w:t>
      </w:r>
    </w:fldSimple>
    <w:r w:rsidR="00AA43DC">
      <w:t xml:space="preserve">  </w:t>
    </w:r>
    <w:fldSimple w:instr=" STYLEREF &quot;Document date&quot; \* MERGEFORMAT ">
      <w:r w:rsidR="00212A63">
        <w:t>December 2020</w:t>
      </w:r>
    </w:fldSimple>
    <w:r w:rsidR="00AA43DC">
      <w:tab/>
    </w:r>
    <w:r w:rsidR="00AA43DC">
      <w:rPr>
        <w:rStyle w:val="PageNumber"/>
        <w:szCs w:val="15"/>
      </w:rPr>
      <w:t xml:space="preserve">P </w:t>
    </w:r>
    <w:r w:rsidR="00AA43DC" w:rsidRPr="00C907DF">
      <w:rPr>
        <w:rStyle w:val="PageNumber"/>
        <w:szCs w:val="15"/>
      </w:rPr>
      <w:fldChar w:fldCharType="begin"/>
    </w:r>
    <w:r w:rsidR="00AA43DC" w:rsidRPr="00C907DF">
      <w:rPr>
        <w:rStyle w:val="PageNumber"/>
        <w:szCs w:val="15"/>
      </w:rPr>
      <w:instrText xml:space="preserve">PAGE  </w:instrText>
    </w:r>
    <w:r w:rsidR="00AA43DC" w:rsidRPr="00C907DF">
      <w:rPr>
        <w:rStyle w:val="PageNumber"/>
        <w:szCs w:val="15"/>
      </w:rPr>
      <w:fldChar w:fldCharType="separate"/>
    </w:r>
    <w:r w:rsidR="00AA43DC">
      <w:rPr>
        <w:rStyle w:val="PageNumber"/>
        <w:szCs w:val="15"/>
      </w:rPr>
      <w:t>18</w:t>
    </w:r>
    <w:r w:rsidR="00AA43DC" w:rsidRPr="00C907DF">
      <w:rPr>
        <w:rStyle w:val="PageNumber"/>
        <w:szCs w:val="15"/>
      </w:rPr>
      <w:fldChar w:fldCharType="end"/>
    </w:r>
  </w:p>
  <w:p w14:paraId="5C4D6700" w14:textId="77777777" w:rsidR="00AA43DC" w:rsidRDefault="00AA43D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F34ED6" w14:textId="77777777" w:rsidR="00450F4B" w:rsidRDefault="00450F4B" w:rsidP="003274DB">
      <w:r>
        <w:separator/>
      </w:r>
    </w:p>
    <w:p w14:paraId="7C2447DF" w14:textId="77777777" w:rsidR="00450F4B" w:rsidRDefault="00450F4B"/>
  </w:footnote>
  <w:footnote w:type="continuationSeparator" w:id="0">
    <w:p w14:paraId="18FCCAD5" w14:textId="77777777" w:rsidR="00450F4B" w:rsidRDefault="00450F4B" w:rsidP="003274DB">
      <w:r>
        <w:continuationSeparator/>
      </w:r>
    </w:p>
    <w:p w14:paraId="34FDFC49" w14:textId="77777777" w:rsidR="00450F4B" w:rsidRDefault="00450F4B"/>
  </w:footnote>
  <w:footnote w:id="1">
    <w:p w14:paraId="61B84E50" w14:textId="6679E9A6" w:rsidR="00AA43DC" w:rsidRPr="005B09E1" w:rsidRDefault="00AA43DC">
      <w:pPr>
        <w:pStyle w:val="FootnoteText"/>
        <w:rPr>
          <w:lang w:val="en-US"/>
        </w:rPr>
      </w:pPr>
      <w:ins w:id="770" w:author="Kevin Gregory" w:date="2020-07-15T10:14:00Z">
        <w:r>
          <w:rPr>
            <w:rStyle w:val="FootnoteReference"/>
          </w:rPr>
          <w:footnoteRef/>
        </w:r>
        <w:r>
          <w:t xml:space="preserve"> Recurrent training </w:t>
        </w:r>
      </w:ins>
      <w:ins w:id="771" w:author="Kevin Gregory" w:date="2020-07-15T14:11:00Z">
        <w:r>
          <w:t>is</w:t>
        </w:r>
      </w:ins>
      <w:ins w:id="772" w:author="Kevin Gregory" w:date="2020-07-15T10:14:00Z">
        <w:r>
          <w:t xml:space="preserve"> also be referred to</w:t>
        </w:r>
      </w:ins>
      <w:ins w:id="773" w:author="Kevin Gregory" w:date="2020-07-15T10:21:00Z">
        <w:r>
          <w:t xml:space="preserve"> by some Competent Authorities</w:t>
        </w:r>
      </w:ins>
      <w:ins w:id="774" w:author="Kevin Gregory" w:date="2020-07-15T10:14:00Z">
        <w:r>
          <w:t xml:space="preserve"> as ‘refresher training’</w:t>
        </w:r>
      </w:ins>
      <w:ins w:id="775" w:author="Kevin Gregory" w:date="2020-07-15T10:21:00Z">
        <w: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B1184" w14:textId="22E1F43B" w:rsidR="00AA43DC" w:rsidRDefault="00212A63">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35749" w14:textId="2675E150" w:rsidR="00AA43DC" w:rsidRDefault="00AA43DC">
    <w:pPr>
      <w:pStyle w:val="Header"/>
    </w:pPr>
    <w:r>
      <w:rPr>
        <w:noProof/>
        <w:lang w:val="en-AU" w:eastAsia="en-AU"/>
      </w:rPr>
      <mc:AlternateContent>
        <mc:Choice Requires="wps">
          <w:drawing>
            <wp:anchor distT="0" distB="0" distL="114300" distR="114300" simplePos="0" relativeHeight="251723776" behindDoc="1" locked="0" layoutInCell="0" allowOverlap="1" wp14:anchorId="0AD7923B" wp14:editId="52AF344A">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3A6423" w14:textId="77777777" w:rsidR="00AA43DC" w:rsidRDefault="00AA43DC"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0AD7923B" id="_x0000_t202" coordsize="21600,21600" o:spt="202" path="m,l,21600r21600,l21600,xe">
              <v:stroke joinstyle="miter"/>
              <v:path gradientshapeok="t" o:connecttype="rect"/>
            </v:shapetype>
            <v:shape id="Text Box 10" o:spid="_x0000_s1052"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Br&#10;CbqqhwIAAP8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413A6423" w14:textId="77777777" w:rsidR="00593CC1" w:rsidRDefault="00593CC1"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3FED91B" w14:textId="77777777" w:rsidR="00AA43DC" w:rsidRDefault="00AA43DC"/>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7582F" w14:textId="0B523FED" w:rsidR="00AA43DC" w:rsidRPr="00667792" w:rsidRDefault="00AA43DC" w:rsidP="00667792">
    <w:pPr>
      <w:pStyle w:val="Header"/>
    </w:pPr>
    <w:r>
      <w:rPr>
        <w:noProof/>
        <w:lang w:val="en-AU" w:eastAsia="en-AU"/>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E51A77" w14:textId="77777777" w:rsidR="00AA43DC" w:rsidRDefault="00AA43DC"/>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645FA" w14:textId="151B96D7" w:rsidR="00AA43DC" w:rsidRDefault="00AA43DC">
    <w:pPr>
      <w:pStyle w:val="Header"/>
    </w:pPr>
    <w:r>
      <w:rPr>
        <w:noProof/>
        <w:lang w:val="en-AU" w:eastAsia="en-AU"/>
      </w:rPr>
      <mc:AlternateContent>
        <mc:Choice Requires="wps">
          <w:drawing>
            <wp:anchor distT="0" distB="0" distL="114300" distR="114300" simplePos="0" relativeHeight="251721728" behindDoc="1" locked="0" layoutInCell="0" allowOverlap="1" wp14:anchorId="5C25084A" wp14:editId="0EACC559">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0D494" w14:textId="77777777" w:rsidR="00AA43DC" w:rsidRDefault="00AA43DC"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C25084A" id="_x0000_t202" coordsize="21600,21600" o:spt="202" path="m,l,21600r21600,l21600,xe">
              <v:stroke joinstyle="miter"/>
              <v:path gradientshapeok="t" o:connecttype="rect"/>
            </v:shapetype>
            <v:shape id="Text Box 9" o:spid="_x0000_s1053"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F/ze5K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7480D494" w14:textId="77777777" w:rsidR="00593CC1" w:rsidRDefault="00593CC1"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42A9E" w14:textId="21165B0E" w:rsidR="00AA43DC" w:rsidRDefault="00212A63" w:rsidP="00B6066D">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A43DC" w:rsidRPr="00442889">
      <w:rPr>
        <w:noProof/>
        <w:lang w:val="en-AU" w:eastAsia="en-AU"/>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VTS49-1</w:t>
    </w:r>
    <w:bookmarkStart w:id="17" w:name="_GoBack"/>
    <w:bookmarkEnd w:id="17"/>
    <w:r>
      <w:t>0.3.5.2</w:t>
    </w:r>
  </w:p>
  <w:p w14:paraId="77B6579F" w14:textId="77777777" w:rsidR="00AA43DC" w:rsidRDefault="00AA43DC" w:rsidP="00B6066D">
    <w:pPr>
      <w:pStyle w:val="Header"/>
      <w:jc w:val="right"/>
    </w:pPr>
  </w:p>
  <w:p w14:paraId="294C62FA" w14:textId="33738D52" w:rsidR="00AA43DC" w:rsidRDefault="00AA43DC" w:rsidP="00B6066D">
    <w:pPr>
      <w:pStyle w:val="Header"/>
      <w:jc w:val="right"/>
    </w:pPr>
  </w:p>
  <w:p w14:paraId="36C3E9FB" w14:textId="379BEF4B" w:rsidR="00AA43DC" w:rsidRDefault="00AA43DC" w:rsidP="008747E0">
    <w:pPr>
      <w:pStyle w:val="Header"/>
    </w:pPr>
  </w:p>
  <w:p w14:paraId="14F42252" w14:textId="6D14E74F" w:rsidR="00AA43DC" w:rsidRDefault="00AA43DC" w:rsidP="008747E0">
    <w:pPr>
      <w:pStyle w:val="Header"/>
    </w:pPr>
  </w:p>
  <w:p w14:paraId="74D558FC" w14:textId="55FAA32E" w:rsidR="00AA43DC" w:rsidRDefault="00AA43DC" w:rsidP="008747E0">
    <w:pPr>
      <w:pStyle w:val="Header"/>
    </w:pPr>
    <w:r>
      <w:rPr>
        <w:noProof/>
        <w:lang w:val="en-AU" w:eastAsia="en-AU"/>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AA43DC" w:rsidRPr="00ED2A8D" w:rsidRDefault="00AA43DC" w:rsidP="008747E0">
    <w:pPr>
      <w:pStyle w:val="Header"/>
    </w:pPr>
  </w:p>
  <w:p w14:paraId="6AD2C8D3" w14:textId="681F1255" w:rsidR="00AA43DC" w:rsidRPr="00ED2A8D" w:rsidRDefault="00AA43DC"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D27DC" w14:textId="31C2ECCA" w:rsidR="00AA43DC" w:rsidRDefault="00212A63">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A43DC">
      <w:rPr>
        <w:noProof/>
        <w:lang w:val="en-AU" w:eastAsia="en-AU"/>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AA43DC" w:rsidRDefault="00AA43DC">
    <w:pPr>
      <w:pStyle w:val="Header"/>
    </w:pPr>
  </w:p>
  <w:p w14:paraId="60B8593E" w14:textId="77777777" w:rsidR="00AA43DC" w:rsidRDefault="00AA43D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2813E" w14:textId="049D6A65" w:rsidR="00AA43DC" w:rsidRDefault="00212A63">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F0FE5" w14:textId="69198225" w:rsidR="00AA43DC" w:rsidRPr="00ED2A8D" w:rsidRDefault="00AA43DC" w:rsidP="008747E0">
    <w:pPr>
      <w:pStyle w:val="Header"/>
    </w:pPr>
    <w:r>
      <w:rPr>
        <w:noProof/>
        <w:lang w:val="en-AU" w:eastAsia="en-AU"/>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AA43DC" w:rsidRPr="00ED2A8D" w:rsidRDefault="00AA43DC" w:rsidP="008747E0">
    <w:pPr>
      <w:pStyle w:val="Header"/>
    </w:pPr>
  </w:p>
  <w:p w14:paraId="20BBBC6D" w14:textId="77777777" w:rsidR="00AA43DC" w:rsidRDefault="00AA43DC" w:rsidP="008747E0">
    <w:pPr>
      <w:pStyle w:val="Header"/>
    </w:pPr>
  </w:p>
  <w:p w14:paraId="5D38743E" w14:textId="77777777" w:rsidR="00AA43DC" w:rsidRDefault="00AA43DC" w:rsidP="008747E0">
    <w:pPr>
      <w:pStyle w:val="Header"/>
    </w:pPr>
  </w:p>
  <w:p w14:paraId="59D055C6" w14:textId="77777777" w:rsidR="00AA43DC" w:rsidRDefault="00AA43DC" w:rsidP="008747E0">
    <w:pPr>
      <w:pStyle w:val="Header"/>
    </w:pPr>
  </w:p>
  <w:p w14:paraId="2877724F" w14:textId="77777777" w:rsidR="00AA43DC" w:rsidRPr="00441393" w:rsidRDefault="00AA43DC" w:rsidP="00441393">
    <w:pPr>
      <w:pStyle w:val="Contents"/>
    </w:pPr>
    <w:r>
      <w:t>DOCUMENT REVISION</w:t>
    </w:r>
  </w:p>
  <w:p w14:paraId="09691153" w14:textId="77777777" w:rsidR="00AA43DC" w:rsidRPr="00ED2A8D" w:rsidRDefault="00AA43DC" w:rsidP="008747E0">
    <w:pPr>
      <w:pStyle w:val="Header"/>
    </w:pPr>
  </w:p>
  <w:p w14:paraId="1ECA61B7" w14:textId="77777777" w:rsidR="00AA43DC" w:rsidRPr="00AC33A2" w:rsidRDefault="00AA43DC"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AD1AA" w14:textId="62BFB40D" w:rsidR="00AA43DC" w:rsidRDefault="00212A63">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F8321" w14:textId="63341AB2" w:rsidR="00AA43DC" w:rsidRDefault="00212A63">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6E5F9" w14:textId="7423AA12" w:rsidR="00AA43DC" w:rsidRPr="00ED2A8D" w:rsidRDefault="00212A63"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A43DC">
      <w:rPr>
        <w:noProof/>
        <w:lang w:val="en-AU" w:eastAsia="en-AU"/>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AA43DC" w:rsidRPr="00ED2A8D" w:rsidRDefault="00AA43DC" w:rsidP="008747E0">
    <w:pPr>
      <w:pStyle w:val="Header"/>
    </w:pPr>
  </w:p>
  <w:p w14:paraId="15D53F0E" w14:textId="77777777" w:rsidR="00AA43DC" w:rsidRDefault="00AA43DC" w:rsidP="008747E0">
    <w:pPr>
      <w:pStyle w:val="Header"/>
    </w:pPr>
  </w:p>
  <w:p w14:paraId="30E0B82E" w14:textId="77777777" w:rsidR="00AA43DC" w:rsidRDefault="00AA43DC" w:rsidP="008747E0">
    <w:pPr>
      <w:pStyle w:val="Header"/>
    </w:pPr>
  </w:p>
  <w:p w14:paraId="38068A1D" w14:textId="77777777" w:rsidR="00AA43DC" w:rsidRDefault="00AA43DC" w:rsidP="008747E0">
    <w:pPr>
      <w:pStyle w:val="Header"/>
    </w:pPr>
  </w:p>
  <w:p w14:paraId="6DED465C" w14:textId="77777777" w:rsidR="00AA43DC" w:rsidRPr="00441393" w:rsidRDefault="00AA43DC" w:rsidP="00441393">
    <w:pPr>
      <w:pStyle w:val="Contents"/>
    </w:pPr>
    <w:r>
      <w:t>CONTENTS</w:t>
    </w:r>
  </w:p>
  <w:p w14:paraId="42B130BB" w14:textId="77777777" w:rsidR="00AA43DC" w:rsidRDefault="00AA43DC" w:rsidP="0078486B">
    <w:pPr>
      <w:pStyle w:val="Header"/>
      <w:spacing w:line="140" w:lineRule="exact"/>
    </w:pPr>
  </w:p>
  <w:p w14:paraId="22A752C6" w14:textId="77777777" w:rsidR="00AA43DC" w:rsidRPr="00AC33A2" w:rsidRDefault="00AA43DC"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1E8F6" w14:textId="0BAB61D8" w:rsidR="00AA43DC" w:rsidRPr="00ED2A8D" w:rsidRDefault="00AA43DC" w:rsidP="00C716E5">
    <w:pPr>
      <w:pStyle w:val="Header"/>
    </w:pPr>
    <w:r>
      <w:rPr>
        <w:noProof/>
        <w:lang w:val="en-AU" w:eastAsia="en-AU"/>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AA43DC" w:rsidRPr="00ED2A8D" w:rsidRDefault="00AA43DC" w:rsidP="00C716E5">
    <w:pPr>
      <w:pStyle w:val="Header"/>
    </w:pPr>
  </w:p>
  <w:p w14:paraId="30E6C01B" w14:textId="77777777" w:rsidR="00AA43DC" w:rsidRDefault="00AA43DC" w:rsidP="00C716E5">
    <w:pPr>
      <w:pStyle w:val="Header"/>
    </w:pPr>
  </w:p>
  <w:p w14:paraId="1F64AB92" w14:textId="77777777" w:rsidR="00AA43DC" w:rsidRDefault="00AA43DC" w:rsidP="00C716E5">
    <w:pPr>
      <w:pStyle w:val="Header"/>
    </w:pPr>
  </w:p>
  <w:p w14:paraId="7416B8C2" w14:textId="77777777" w:rsidR="00AA43DC" w:rsidRDefault="00AA43DC" w:rsidP="00C716E5">
    <w:pPr>
      <w:pStyle w:val="Header"/>
    </w:pPr>
  </w:p>
  <w:p w14:paraId="26BAD793" w14:textId="77777777" w:rsidR="00AA43DC" w:rsidRPr="00441393" w:rsidRDefault="00AA43DC" w:rsidP="00C716E5">
    <w:pPr>
      <w:pStyle w:val="Contents"/>
    </w:pPr>
    <w:r>
      <w:t>CONTENTS</w:t>
    </w:r>
  </w:p>
  <w:p w14:paraId="68ECE7DC" w14:textId="77777777" w:rsidR="00AA43DC" w:rsidRPr="00ED2A8D" w:rsidRDefault="00AA43DC" w:rsidP="00C716E5">
    <w:pPr>
      <w:pStyle w:val="Header"/>
    </w:pPr>
  </w:p>
  <w:p w14:paraId="6387CB5F" w14:textId="77777777" w:rsidR="00AA43DC" w:rsidRPr="00AC33A2" w:rsidRDefault="00AA43DC" w:rsidP="00C716E5">
    <w:pPr>
      <w:pStyle w:val="Header"/>
      <w:spacing w:line="140" w:lineRule="exact"/>
    </w:pPr>
  </w:p>
  <w:p w14:paraId="6B91DD4A" w14:textId="77777777" w:rsidR="00AA43DC" w:rsidRDefault="00AA43DC">
    <w:pPr>
      <w:pStyle w:val="Header"/>
    </w:pPr>
    <w:r>
      <w:rPr>
        <w:noProof/>
        <w:lang w:val="en-AU" w:eastAsia="en-AU"/>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7B3BB1"/>
    <w:multiLevelType w:val="hybridMultilevel"/>
    <w:tmpl w:val="2ED8678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A015C25"/>
    <w:multiLevelType w:val="hybridMultilevel"/>
    <w:tmpl w:val="E71257A0"/>
    <w:lvl w:ilvl="0" w:tplc="EAC4F2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42F5ABB"/>
    <w:multiLevelType w:val="hybridMultilevel"/>
    <w:tmpl w:val="EAC881D6"/>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AAA6836"/>
    <w:multiLevelType w:val="hybridMultilevel"/>
    <w:tmpl w:val="445CE576"/>
    <w:lvl w:ilvl="0" w:tplc="E06C114A">
      <w:numFmt w:val="bullet"/>
      <w:lvlText w:val="•"/>
      <w:lvlJc w:val="left"/>
      <w:pPr>
        <w:ind w:left="1065" w:hanging="705"/>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5CE712C"/>
    <w:multiLevelType w:val="hybridMultilevel"/>
    <w:tmpl w:val="017432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5517F13"/>
    <w:multiLevelType w:val="hybridMultilevel"/>
    <w:tmpl w:val="BE26437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889020F"/>
    <w:multiLevelType w:val="hybridMultilevel"/>
    <w:tmpl w:val="6ADC162C"/>
    <w:lvl w:ilvl="0" w:tplc="E30E1686">
      <w:start w:val="1"/>
      <w:numFmt w:val="decimal"/>
      <w:lvlText w:val="%1."/>
      <w:lvlJc w:val="left"/>
      <w:pPr>
        <w:ind w:left="867" w:hanging="361"/>
      </w:pPr>
      <w:rPr>
        <w:rFonts w:ascii="Calibri" w:eastAsia="Calibri" w:hAnsi="Calibri" w:hint="default"/>
        <w:sz w:val="22"/>
        <w:szCs w:val="22"/>
      </w:rPr>
    </w:lvl>
    <w:lvl w:ilvl="1" w:tplc="8C3E9AD6">
      <w:start w:val="1"/>
      <w:numFmt w:val="bullet"/>
      <w:lvlText w:val="•"/>
      <w:lvlJc w:val="left"/>
      <w:pPr>
        <w:ind w:left="1831" w:hanging="361"/>
      </w:pPr>
      <w:rPr>
        <w:rFonts w:hint="default"/>
      </w:rPr>
    </w:lvl>
    <w:lvl w:ilvl="2" w:tplc="9942FB14">
      <w:start w:val="1"/>
      <w:numFmt w:val="bullet"/>
      <w:lvlText w:val="•"/>
      <w:lvlJc w:val="left"/>
      <w:pPr>
        <w:ind w:left="2795" w:hanging="361"/>
      </w:pPr>
      <w:rPr>
        <w:rFonts w:hint="default"/>
      </w:rPr>
    </w:lvl>
    <w:lvl w:ilvl="3" w:tplc="B6A0CD2E">
      <w:start w:val="1"/>
      <w:numFmt w:val="bullet"/>
      <w:lvlText w:val="•"/>
      <w:lvlJc w:val="left"/>
      <w:pPr>
        <w:ind w:left="3759" w:hanging="361"/>
      </w:pPr>
      <w:rPr>
        <w:rFonts w:hint="default"/>
      </w:rPr>
    </w:lvl>
    <w:lvl w:ilvl="4" w:tplc="F3E6437A">
      <w:start w:val="1"/>
      <w:numFmt w:val="bullet"/>
      <w:lvlText w:val="•"/>
      <w:lvlJc w:val="left"/>
      <w:pPr>
        <w:ind w:left="4722" w:hanging="361"/>
      </w:pPr>
      <w:rPr>
        <w:rFonts w:hint="default"/>
      </w:rPr>
    </w:lvl>
    <w:lvl w:ilvl="5" w:tplc="F7D06B1E">
      <w:start w:val="1"/>
      <w:numFmt w:val="bullet"/>
      <w:lvlText w:val="•"/>
      <w:lvlJc w:val="left"/>
      <w:pPr>
        <w:ind w:left="5686" w:hanging="361"/>
      </w:pPr>
      <w:rPr>
        <w:rFonts w:hint="default"/>
      </w:rPr>
    </w:lvl>
    <w:lvl w:ilvl="6" w:tplc="F528C41C">
      <w:start w:val="1"/>
      <w:numFmt w:val="bullet"/>
      <w:lvlText w:val="•"/>
      <w:lvlJc w:val="left"/>
      <w:pPr>
        <w:ind w:left="6650" w:hanging="361"/>
      </w:pPr>
      <w:rPr>
        <w:rFonts w:hint="default"/>
      </w:rPr>
    </w:lvl>
    <w:lvl w:ilvl="7" w:tplc="E39C8CE4">
      <w:start w:val="1"/>
      <w:numFmt w:val="bullet"/>
      <w:lvlText w:val="•"/>
      <w:lvlJc w:val="left"/>
      <w:pPr>
        <w:ind w:left="7614" w:hanging="361"/>
      </w:pPr>
      <w:rPr>
        <w:rFonts w:hint="default"/>
      </w:rPr>
    </w:lvl>
    <w:lvl w:ilvl="8" w:tplc="98382050">
      <w:start w:val="1"/>
      <w:numFmt w:val="bullet"/>
      <w:lvlText w:val="•"/>
      <w:lvlJc w:val="left"/>
      <w:pPr>
        <w:ind w:left="8578" w:hanging="361"/>
      </w:pPr>
      <w:rPr>
        <w:rFonts w:hint="default"/>
      </w:rPr>
    </w:lvl>
  </w:abstractNum>
  <w:abstractNum w:abstractNumId="29"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7AB4D84"/>
    <w:multiLevelType w:val="multilevel"/>
    <w:tmpl w:val="09209148"/>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6EA32E4E"/>
    <w:multiLevelType w:val="hybridMultilevel"/>
    <w:tmpl w:val="BEDA4BF4"/>
    <w:lvl w:ilvl="0" w:tplc="E06C114A">
      <w:numFmt w:val="bullet"/>
      <w:lvlText w:val="•"/>
      <w:lvlJc w:val="left"/>
      <w:pPr>
        <w:ind w:left="1065" w:hanging="705"/>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9"/>
  </w:num>
  <w:num w:numId="2">
    <w:abstractNumId w:val="38"/>
  </w:num>
  <w:num w:numId="3">
    <w:abstractNumId w:val="7"/>
  </w:num>
  <w:num w:numId="4">
    <w:abstractNumId w:val="23"/>
  </w:num>
  <w:num w:numId="5">
    <w:abstractNumId w:val="18"/>
  </w:num>
  <w:num w:numId="6">
    <w:abstractNumId w:val="8"/>
  </w:num>
  <w:num w:numId="7">
    <w:abstractNumId w:val="16"/>
  </w:num>
  <w:num w:numId="8">
    <w:abstractNumId w:val="25"/>
  </w:num>
  <w:num w:numId="9">
    <w:abstractNumId w:val="6"/>
  </w:num>
  <w:num w:numId="10">
    <w:abstractNumId w:val="14"/>
  </w:num>
  <w:num w:numId="11">
    <w:abstractNumId w:val="19"/>
  </w:num>
  <w:num w:numId="12">
    <w:abstractNumId w:val="3"/>
  </w:num>
  <w:num w:numId="13">
    <w:abstractNumId w:val="27"/>
  </w:num>
  <w:num w:numId="14">
    <w:abstractNumId w:val="0"/>
  </w:num>
  <w:num w:numId="15">
    <w:abstractNumId w:val="33"/>
  </w:num>
  <w:num w:numId="16">
    <w:abstractNumId w:val="35"/>
  </w:num>
  <w:num w:numId="17">
    <w:abstractNumId w:val="13"/>
  </w:num>
  <w:num w:numId="18">
    <w:abstractNumId w:val="11"/>
  </w:num>
  <w:num w:numId="19">
    <w:abstractNumId w:val="36"/>
  </w:num>
  <w:num w:numId="20">
    <w:abstractNumId w:val="24"/>
  </w:num>
  <w:num w:numId="21">
    <w:abstractNumId w:val="2"/>
  </w:num>
  <w:num w:numId="22">
    <w:abstractNumId w:val="10"/>
  </w:num>
  <w:num w:numId="23">
    <w:abstractNumId w:val="31"/>
  </w:num>
  <w:num w:numId="24">
    <w:abstractNumId w:val="9"/>
  </w:num>
  <w:num w:numId="25">
    <w:abstractNumId w:val="37"/>
  </w:num>
  <w:num w:numId="26">
    <w:abstractNumId w:val="1"/>
  </w:num>
  <w:num w:numId="27">
    <w:abstractNumId w:val="21"/>
  </w:num>
  <w:num w:numId="28">
    <w:abstractNumId w:val="17"/>
  </w:num>
  <w:num w:numId="29">
    <w:abstractNumId w:val="30"/>
  </w:num>
  <w:num w:numId="30">
    <w:abstractNumId w:val="32"/>
  </w:num>
  <w:num w:numId="31">
    <w:abstractNumId w:val="4"/>
  </w:num>
  <w:num w:numId="32">
    <w:abstractNumId w:val="28"/>
  </w:num>
  <w:num w:numId="33">
    <w:abstractNumId w:val="5"/>
  </w:num>
  <w:num w:numId="34">
    <w:abstractNumId w:val="22"/>
  </w:num>
  <w:num w:numId="35">
    <w:abstractNumId w:val="34"/>
  </w:num>
  <w:num w:numId="36">
    <w:abstractNumId w:val="20"/>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9"/>
  </w:num>
  <w:num w:numId="40">
    <w:abstractNumId w:val="29"/>
  </w:num>
  <w:num w:numId="41">
    <w:abstractNumId w:val="26"/>
  </w:num>
  <w:num w:numId="42">
    <w:abstractNumId w:val="33"/>
  </w:num>
  <w:num w:numId="43">
    <w:abstractNumId w:val="29"/>
  </w:num>
  <w:num w:numId="44">
    <w:abstractNumId w:val="12"/>
  </w:num>
  <w:num w:numId="45">
    <w:abstractNumId w:val="29"/>
  </w:num>
  <w:num w:numId="46">
    <w:abstractNumId w:val="29"/>
  </w:num>
  <w:num w:numId="47">
    <w:abstractNumId w:val="33"/>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evin Gregory">
    <w15:presenceInfo w15:providerId="None" w15:userId="Kevin Gregory"/>
  </w15:person>
  <w15:person w15:author="Jillian Carson-Jackson">
    <w15:presenceInfo w15:providerId="Windows Live" w15:userId="0525cd53ce3699d9"/>
  </w15:person>
  <w15:person w15:author="Abercrombie, Kerrie">
    <w15:presenceInfo w15:providerId="None" w15:userId="Abercrombie, Kerr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D1"/>
    <w:rsid w:val="000032B3"/>
    <w:rsid w:val="00014046"/>
    <w:rsid w:val="00015E1F"/>
    <w:rsid w:val="0001616D"/>
    <w:rsid w:val="00016839"/>
    <w:rsid w:val="000171BF"/>
    <w:rsid w:val="000174F9"/>
    <w:rsid w:val="000249C2"/>
    <w:rsid w:val="00024E58"/>
    <w:rsid w:val="000258F6"/>
    <w:rsid w:val="0002652B"/>
    <w:rsid w:val="0003230C"/>
    <w:rsid w:val="0003449E"/>
    <w:rsid w:val="000360DB"/>
    <w:rsid w:val="000379A7"/>
    <w:rsid w:val="00040EB8"/>
    <w:rsid w:val="0004639B"/>
    <w:rsid w:val="00050F02"/>
    <w:rsid w:val="00053425"/>
    <w:rsid w:val="0005449E"/>
    <w:rsid w:val="00054C7D"/>
    <w:rsid w:val="00055938"/>
    <w:rsid w:val="00057B6D"/>
    <w:rsid w:val="00061A7B"/>
    <w:rsid w:val="0006233B"/>
    <w:rsid w:val="00062874"/>
    <w:rsid w:val="000648E6"/>
    <w:rsid w:val="00065AB1"/>
    <w:rsid w:val="0007240C"/>
    <w:rsid w:val="00072584"/>
    <w:rsid w:val="000733A4"/>
    <w:rsid w:val="000768D0"/>
    <w:rsid w:val="000772E3"/>
    <w:rsid w:val="00082C85"/>
    <w:rsid w:val="00084A6D"/>
    <w:rsid w:val="0008524A"/>
    <w:rsid w:val="0008654C"/>
    <w:rsid w:val="000904ED"/>
    <w:rsid w:val="00091545"/>
    <w:rsid w:val="0009509D"/>
    <w:rsid w:val="000A128A"/>
    <w:rsid w:val="000A27A8"/>
    <w:rsid w:val="000A59C0"/>
    <w:rsid w:val="000B113D"/>
    <w:rsid w:val="000B2356"/>
    <w:rsid w:val="000B2CEA"/>
    <w:rsid w:val="000B4BA0"/>
    <w:rsid w:val="000C6207"/>
    <w:rsid w:val="000C711B"/>
    <w:rsid w:val="000D030B"/>
    <w:rsid w:val="000D0F39"/>
    <w:rsid w:val="000D1D15"/>
    <w:rsid w:val="000D2431"/>
    <w:rsid w:val="000E0FCB"/>
    <w:rsid w:val="000E3954"/>
    <w:rsid w:val="000E3E52"/>
    <w:rsid w:val="000E5394"/>
    <w:rsid w:val="000F0F9F"/>
    <w:rsid w:val="000F3F43"/>
    <w:rsid w:val="000F58ED"/>
    <w:rsid w:val="0010790D"/>
    <w:rsid w:val="0011265B"/>
    <w:rsid w:val="00113D5B"/>
    <w:rsid w:val="00113F8F"/>
    <w:rsid w:val="00114F87"/>
    <w:rsid w:val="00121616"/>
    <w:rsid w:val="001216DE"/>
    <w:rsid w:val="0013408A"/>
    <w:rsid w:val="001349DB"/>
    <w:rsid w:val="00134B86"/>
    <w:rsid w:val="00135AEB"/>
    <w:rsid w:val="00136E58"/>
    <w:rsid w:val="0014060A"/>
    <w:rsid w:val="00143D88"/>
    <w:rsid w:val="00150AA1"/>
    <w:rsid w:val="001547F9"/>
    <w:rsid w:val="001607D8"/>
    <w:rsid w:val="00161325"/>
    <w:rsid w:val="00162612"/>
    <w:rsid w:val="001635F3"/>
    <w:rsid w:val="00164C2E"/>
    <w:rsid w:val="00171C68"/>
    <w:rsid w:val="00171F47"/>
    <w:rsid w:val="00176BB8"/>
    <w:rsid w:val="00180B73"/>
    <w:rsid w:val="00183855"/>
    <w:rsid w:val="00184427"/>
    <w:rsid w:val="00184D0D"/>
    <w:rsid w:val="001875B1"/>
    <w:rsid w:val="00187FF8"/>
    <w:rsid w:val="00191120"/>
    <w:rsid w:val="0019173E"/>
    <w:rsid w:val="00194EF3"/>
    <w:rsid w:val="001A00F0"/>
    <w:rsid w:val="001A2DCA"/>
    <w:rsid w:val="001A5C16"/>
    <w:rsid w:val="001B2A35"/>
    <w:rsid w:val="001B2ADE"/>
    <w:rsid w:val="001B339A"/>
    <w:rsid w:val="001B400B"/>
    <w:rsid w:val="001B60A6"/>
    <w:rsid w:val="001C650B"/>
    <w:rsid w:val="001C72B5"/>
    <w:rsid w:val="001C77FB"/>
    <w:rsid w:val="001D0D29"/>
    <w:rsid w:val="001D17DF"/>
    <w:rsid w:val="001D1845"/>
    <w:rsid w:val="001D2E7A"/>
    <w:rsid w:val="001D3992"/>
    <w:rsid w:val="001D3F5E"/>
    <w:rsid w:val="001D46AC"/>
    <w:rsid w:val="001D4A3E"/>
    <w:rsid w:val="001D60E1"/>
    <w:rsid w:val="001D67D9"/>
    <w:rsid w:val="001D7F6B"/>
    <w:rsid w:val="001E16F1"/>
    <w:rsid w:val="001E3AEE"/>
    <w:rsid w:val="001E416D"/>
    <w:rsid w:val="001E6872"/>
    <w:rsid w:val="001F4EF8"/>
    <w:rsid w:val="001F5AB1"/>
    <w:rsid w:val="00201337"/>
    <w:rsid w:val="002022EA"/>
    <w:rsid w:val="002044E9"/>
    <w:rsid w:val="002047D4"/>
    <w:rsid w:val="00205B17"/>
    <w:rsid w:val="00205D9B"/>
    <w:rsid w:val="00211305"/>
    <w:rsid w:val="00212A63"/>
    <w:rsid w:val="00213275"/>
    <w:rsid w:val="00214033"/>
    <w:rsid w:val="002204DA"/>
    <w:rsid w:val="0022166A"/>
    <w:rsid w:val="0022371A"/>
    <w:rsid w:val="002239E5"/>
    <w:rsid w:val="00237785"/>
    <w:rsid w:val="002406D3"/>
    <w:rsid w:val="0024239A"/>
    <w:rsid w:val="00244477"/>
    <w:rsid w:val="00244C97"/>
    <w:rsid w:val="00245DC6"/>
    <w:rsid w:val="00251FB9"/>
    <w:rsid w:val="002520AD"/>
    <w:rsid w:val="00255FD9"/>
    <w:rsid w:val="0025660A"/>
    <w:rsid w:val="00257DF8"/>
    <w:rsid w:val="00257E4A"/>
    <w:rsid w:val="0026038D"/>
    <w:rsid w:val="00263D78"/>
    <w:rsid w:val="00266536"/>
    <w:rsid w:val="00270F2F"/>
    <w:rsid w:val="0027175D"/>
    <w:rsid w:val="002735DD"/>
    <w:rsid w:val="00274B97"/>
    <w:rsid w:val="00282CBF"/>
    <w:rsid w:val="0028426C"/>
    <w:rsid w:val="0028601B"/>
    <w:rsid w:val="00290A78"/>
    <w:rsid w:val="00294627"/>
    <w:rsid w:val="00296AE1"/>
    <w:rsid w:val="0029793F"/>
    <w:rsid w:val="002A1C42"/>
    <w:rsid w:val="002A54CE"/>
    <w:rsid w:val="002A5BD1"/>
    <w:rsid w:val="002A617C"/>
    <w:rsid w:val="002A71CF"/>
    <w:rsid w:val="002B27DB"/>
    <w:rsid w:val="002B3E9D"/>
    <w:rsid w:val="002C27BE"/>
    <w:rsid w:val="002C355F"/>
    <w:rsid w:val="002C4060"/>
    <w:rsid w:val="002C77F4"/>
    <w:rsid w:val="002D0869"/>
    <w:rsid w:val="002D0AAE"/>
    <w:rsid w:val="002D37D1"/>
    <w:rsid w:val="002D5E51"/>
    <w:rsid w:val="002D639F"/>
    <w:rsid w:val="002D78FE"/>
    <w:rsid w:val="002E4993"/>
    <w:rsid w:val="002E5BAC"/>
    <w:rsid w:val="002E6010"/>
    <w:rsid w:val="002E7635"/>
    <w:rsid w:val="002F265A"/>
    <w:rsid w:val="0030413F"/>
    <w:rsid w:val="00305EFE"/>
    <w:rsid w:val="00313B4B"/>
    <w:rsid w:val="00313D85"/>
    <w:rsid w:val="00315CE3"/>
    <w:rsid w:val="0031629B"/>
    <w:rsid w:val="00317F49"/>
    <w:rsid w:val="003240B7"/>
    <w:rsid w:val="003251FE"/>
    <w:rsid w:val="003274DB"/>
    <w:rsid w:val="003276DE"/>
    <w:rsid w:val="00327FBF"/>
    <w:rsid w:val="00330FA6"/>
    <w:rsid w:val="00332A7B"/>
    <w:rsid w:val="00334176"/>
    <w:rsid w:val="003343E0"/>
    <w:rsid w:val="00335E40"/>
    <w:rsid w:val="00344408"/>
    <w:rsid w:val="00345E37"/>
    <w:rsid w:val="0034764C"/>
    <w:rsid w:val="00347F3E"/>
    <w:rsid w:val="00350A92"/>
    <w:rsid w:val="00357237"/>
    <w:rsid w:val="00360A85"/>
    <w:rsid w:val="003621C3"/>
    <w:rsid w:val="0036382D"/>
    <w:rsid w:val="00367EDC"/>
    <w:rsid w:val="00372712"/>
    <w:rsid w:val="00373944"/>
    <w:rsid w:val="00380350"/>
    <w:rsid w:val="00380B4E"/>
    <w:rsid w:val="00380F88"/>
    <w:rsid w:val="003816E4"/>
    <w:rsid w:val="00381F7A"/>
    <w:rsid w:val="00382638"/>
    <w:rsid w:val="00382C28"/>
    <w:rsid w:val="00384AFA"/>
    <w:rsid w:val="0038597C"/>
    <w:rsid w:val="00390890"/>
    <w:rsid w:val="0039131E"/>
    <w:rsid w:val="003A04A6"/>
    <w:rsid w:val="003A3890"/>
    <w:rsid w:val="003A40A1"/>
    <w:rsid w:val="003A5CB2"/>
    <w:rsid w:val="003A6199"/>
    <w:rsid w:val="003A6A32"/>
    <w:rsid w:val="003A7759"/>
    <w:rsid w:val="003A7F6E"/>
    <w:rsid w:val="003B03EA"/>
    <w:rsid w:val="003B76F0"/>
    <w:rsid w:val="003C0180"/>
    <w:rsid w:val="003C0B80"/>
    <w:rsid w:val="003C138B"/>
    <w:rsid w:val="003C5F23"/>
    <w:rsid w:val="003C7C34"/>
    <w:rsid w:val="003D0F37"/>
    <w:rsid w:val="003D24EF"/>
    <w:rsid w:val="003D3610"/>
    <w:rsid w:val="003D3B40"/>
    <w:rsid w:val="003D5150"/>
    <w:rsid w:val="003E277A"/>
    <w:rsid w:val="003E39A0"/>
    <w:rsid w:val="003E4B14"/>
    <w:rsid w:val="003F0C43"/>
    <w:rsid w:val="003F1C3A"/>
    <w:rsid w:val="003F4DE4"/>
    <w:rsid w:val="003F56AB"/>
    <w:rsid w:val="003F6D4C"/>
    <w:rsid w:val="004061AF"/>
    <w:rsid w:val="00412DDF"/>
    <w:rsid w:val="00413306"/>
    <w:rsid w:val="00414698"/>
    <w:rsid w:val="00415649"/>
    <w:rsid w:val="00421D5D"/>
    <w:rsid w:val="0042565E"/>
    <w:rsid w:val="00427F35"/>
    <w:rsid w:val="00432C05"/>
    <w:rsid w:val="004358FE"/>
    <w:rsid w:val="00440379"/>
    <w:rsid w:val="00441393"/>
    <w:rsid w:val="004428BD"/>
    <w:rsid w:val="00447CF0"/>
    <w:rsid w:val="00450F4B"/>
    <w:rsid w:val="00456F10"/>
    <w:rsid w:val="004571F5"/>
    <w:rsid w:val="00460449"/>
    <w:rsid w:val="00463B48"/>
    <w:rsid w:val="0046464D"/>
    <w:rsid w:val="00474746"/>
    <w:rsid w:val="00476942"/>
    <w:rsid w:val="00477D62"/>
    <w:rsid w:val="00477DE6"/>
    <w:rsid w:val="00481C27"/>
    <w:rsid w:val="004871A2"/>
    <w:rsid w:val="004908B8"/>
    <w:rsid w:val="00492A8D"/>
    <w:rsid w:val="00493B3C"/>
    <w:rsid w:val="004944C8"/>
    <w:rsid w:val="00495DDA"/>
    <w:rsid w:val="004A0EBF"/>
    <w:rsid w:val="004A3751"/>
    <w:rsid w:val="004A4EC4"/>
    <w:rsid w:val="004B5B17"/>
    <w:rsid w:val="004B744B"/>
    <w:rsid w:val="004C0E4B"/>
    <w:rsid w:val="004C138A"/>
    <w:rsid w:val="004C1A95"/>
    <w:rsid w:val="004C3C02"/>
    <w:rsid w:val="004D0B6A"/>
    <w:rsid w:val="004D5822"/>
    <w:rsid w:val="004E0BBB"/>
    <w:rsid w:val="004E1D57"/>
    <w:rsid w:val="004E2F16"/>
    <w:rsid w:val="004E35E4"/>
    <w:rsid w:val="004F060F"/>
    <w:rsid w:val="004F17D0"/>
    <w:rsid w:val="004F2AA4"/>
    <w:rsid w:val="004F3197"/>
    <w:rsid w:val="004F43EF"/>
    <w:rsid w:val="004F5930"/>
    <w:rsid w:val="004F6196"/>
    <w:rsid w:val="00503044"/>
    <w:rsid w:val="005107AC"/>
    <w:rsid w:val="0051466C"/>
    <w:rsid w:val="00522275"/>
    <w:rsid w:val="00523666"/>
    <w:rsid w:val="00525922"/>
    <w:rsid w:val="00526234"/>
    <w:rsid w:val="0053218D"/>
    <w:rsid w:val="00533433"/>
    <w:rsid w:val="005342FF"/>
    <w:rsid w:val="00534941"/>
    <w:rsid w:val="00534F34"/>
    <w:rsid w:val="0053692E"/>
    <w:rsid w:val="005378A6"/>
    <w:rsid w:val="00540D36"/>
    <w:rsid w:val="00541ED1"/>
    <w:rsid w:val="00547837"/>
    <w:rsid w:val="00550967"/>
    <w:rsid w:val="005526AA"/>
    <w:rsid w:val="00555DA7"/>
    <w:rsid w:val="0055735A"/>
    <w:rsid w:val="00557434"/>
    <w:rsid w:val="00562EF6"/>
    <w:rsid w:val="00571848"/>
    <w:rsid w:val="005805D2"/>
    <w:rsid w:val="00581239"/>
    <w:rsid w:val="0058160B"/>
    <w:rsid w:val="00582B69"/>
    <w:rsid w:val="00586C48"/>
    <w:rsid w:val="00591F84"/>
    <w:rsid w:val="00593CC1"/>
    <w:rsid w:val="00594F8F"/>
    <w:rsid w:val="00595415"/>
    <w:rsid w:val="005960D7"/>
    <w:rsid w:val="00597652"/>
    <w:rsid w:val="005A0444"/>
    <w:rsid w:val="005A0703"/>
    <w:rsid w:val="005A080B"/>
    <w:rsid w:val="005A61D3"/>
    <w:rsid w:val="005B09E1"/>
    <w:rsid w:val="005B12A5"/>
    <w:rsid w:val="005B781B"/>
    <w:rsid w:val="005C161A"/>
    <w:rsid w:val="005C1BCB"/>
    <w:rsid w:val="005C2312"/>
    <w:rsid w:val="005C3DA7"/>
    <w:rsid w:val="005C4735"/>
    <w:rsid w:val="005C5C63"/>
    <w:rsid w:val="005C68C8"/>
    <w:rsid w:val="005D03E9"/>
    <w:rsid w:val="005D304B"/>
    <w:rsid w:val="005D3C2F"/>
    <w:rsid w:val="005D5849"/>
    <w:rsid w:val="005D6E5D"/>
    <w:rsid w:val="005E0090"/>
    <w:rsid w:val="005E091A"/>
    <w:rsid w:val="005E10A7"/>
    <w:rsid w:val="005E3989"/>
    <w:rsid w:val="005E39D5"/>
    <w:rsid w:val="005E4659"/>
    <w:rsid w:val="005E657A"/>
    <w:rsid w:val="005E7063"/>
    <w:rsid w:val="005F08F3"/>
    <w:rsid w:val="005F1386"/>
    <w:rsid w:val="005F17C2"/>
    <w:rsid w:val="005F28CA"/>
    <w:rsid w:val="005F5649"/>
    <w:rsid w:val="00600C2B"/>
    <w:rsid w:val="006050E3"/>
    <w:rsid w:val="00607F07"/>
    <w:rsid w:val="00610741"/>
    <w:rsid w:val="006127AC"/>
    <w:rsid w:val="00612A1E"/>
    <w:rsid w:val="00613C8E"/>
    <w:rsid w:val="00615CF3"/>
    <w:rsid w:val="0061790C"/>
    <w:rsid w:val="00620D91"/>
    <w:rsid w:val="006225AF"/>
    <w:rsid w:val="00622C26"/>
    <w:rsid w:val="006333E5"/>
    <w:rsid w:val="0063344E"/>
    <w:rsid w:val="00634A78"/>
    <w:rsid w:val="00641794"/>
    <w:rsid w:val="00641B55"/>
    <w:rsid w:val="00642025"/>
    <w:rsid w:val="0064276A"/>
    <w:rsid w:val="0064296B"/>
    <w:rsid w:val="00643E43"/>
    <w:rsid w:val="0064530B"/>
    <w:rsid w:val="00646AFD"/>
    <w:rsid w:val="00646E87"/>
    <w:rsid w:val="006471E4"/>
    <w:rsid w:val="0065107F"/>
    <w:rsid w:val="0066136E"/>
    <w:rsid w:val="00661946"/>
    <w:rsid w:val="006639D6"/>
    <w:rsid w:val="00664932"/>
    <w:rsid w:val="00664D43"/>
    <w:rsid w:val="00666061"/>
    <w:rsid w:val="00667424"/>
    <w:rsid w:val="00667792"/>
    <w:rsid w:val="00671677"/>
    <w:rsid w:val="0067421E"/>
    <w:rsid w:val="006744D8"/>
    <w:rsid w:val="006750F2"/>
    <w:rsid w:val="006752D6"/>
    <w:rsid w:val="00675E02"/>
    <w:rsid w:val="00677A73"/>
    <w:rsid w:val="00677EF2"/>
    <w:rsid w:val="006813EA"/>
    <w:rsid w:val="0068180C"/>
    <w:rsid w:val="006829DF"/>
    <w:rsid w:val="00683C24"/>
    <w:rsid w:val="0068553C"/>
    <w:rsid w:val="00685F34"/>
    <w:rsid w:val="00686DE4"/>
    <w:rsid w:val="00691F32"/>
    <w:rsid w:val="00693B1F"/>
    <w:rsid w:val="00695656"/>
    <w:rsid w:val="006975A8"/>
    <w:rsid w:val="00697E4C"/>
    <w:rsid w:val="006A1012"/>
    <w:rsid w:val="006B007A"/>
    <w:rsid w:val="006B05DF"/>
    <w:rsid w:val="006C1376"/>
    <w:rsid w:val="006C48F9"/>
    <w:rsid w:val="006C6455"/>
    <w:rsid w:val="006C6646"/>
    <w:rsid w:val="006D1C36"/>
    <w:rsid w:val="006D5C95"/>
    <w:rsid w:val="006E0E7D"/>
    <w:rsid w:val="006E10BF"/>
    <w:rsid w:val="006E11C0"/>
    <w:rsid w:val="006E7E41"/>
    <w:rsid w:val="006F19F4"/>
    <w:rsid w:val="006F1C14"/>
    <w:rsid w:val="006F2997"/>
    <w:rsid w:val="006F63F9"/>
    <w:rsid w:val="006F7B9D"/>
    <w:rsid w:val="00703A6A"/>
    <w:rsid w:val="0071097F"/>
    <w:rsid w:val="00716C03"/>
    <w:rsid w:val="00722236"/>
    <w:rsid w:val="00725CCA"/>
    <w:rsid w:val="0072737A"/>
    <w:rsid w:val="007278D3"/>
    <w:rsid w:val="00730894"/>
    <w:rsid w:val="007311E7"/>
    <w:rsid w:val="00731DEE"/>
    <w:rsid w:val="00732CDF"/>
    <w:rsid w:val="00733E20"/>
    <w:rsid w:val="00734BC6"/>
    <w:rsid w:val="0074735F"/>
    <w:rsid w:val="007512FD"/>
    <w:rsid w:val="007541D3"/>
    <w:rsid w:val="00754398"/>
    <w:rsid w:val="007577D7"/>
    <w:rsid w:val="00760004"/>
    <w:rsid w:val="00760E29"/>
    <w:rsid w:val="007662D3"/>
    <w:rsid w:val="007715E8"/>
    <w:rsid w:val="007748FD"/>
    <w:rsid w:val="00776004"/>
    <w:rsid w:val="00776608"/>
    <w:rsid w:val="00777956"/>
    <w:rsid w:val="0078486B"/>
    <w:rsid w:val="00784C4B"/>
    <w:rsid w:val="00785A39"/>
    <w:rsid w:val="00787D8A"/>
    <w:rsid w:val="00790277"/>
    <w:rsid w:val="00791DFE"/>
    <w:rsid w:val="00791EBC"/>
    <w:rsid w:val="00792E9A"/>
    <w:rsid w:val="00793577"/>
    <w:rsid w:val="00795637"/>
    <w:rsid w:val="007A3CCB"/>
    <w:rsid w:val="007A446A"/>
    <w:rsid w:val="007A53A6"/>
    <w:rsid w:val="007A6159"/>
    <w:rsid w:val="007A6E5D"/>
    <w:rsid w:val="007B02DB"/>
    <w:rsid w:val="007B27C8"/>
    <w:rsid w:val="007B27E9"/>
    <w:rsid w:val="007B2C5B"/>
    <w:rsid w:val="007B2D11"/>
    <w:rsid w:val="007B6700"/>
    <w:rsid w:val="007B6A93"/>
    <w:rsid w:val="007B7BEC"/>
    <w:rsid w:val="007B7C9B"/>
    <w:rsid w:val="007D01D4"/>
    <w:rsid w:val="007D1805"/>
    <w:rsid w:val="007D2107"/>
    <w:rsid w:val="007D3A42"/>
    <w:rsid w:val="007D5895"/>
    <w:rsid w:val="007D77AB"/>
    <w:rsid w:val="007D7A8D"/>
    <w:rsid w:val="007E28D0"/>
    <w:rsid w:val="007E30DF"/>
    <w:rsid w:val="007F2C43"/>
    <w:rsid w:val="007F7544"/>
    <w:rsid w:val="007F7CBA"/>
    <w:rsid w:val="00800995"/>
    <w:rsid w:val="008030A2"/>
    <w:rsid w:val="0080424A"/>
    <w:rsid w:val="00804736"/>
    <w:rsid w:val="008049E9"/>
    <w:rsid w:val="00806FFB"/>
    <w:rsid w:val="00810FEC"/>
    <w:rsid w:val="0081117E"/>
    <w:rsid w:val="008143E7"/>
    <w:rsid w:val="00816F79"/>
    <w:rsid w:val="008172F8"/>
    <w:rsid w:val="00826986"/>
    <w:rsid w:val="00830196"/>
    <w:rsid w:val="00831A0D"/>
    <w:rsid w:val="008326B2"/>
    <w:rsid w:val="00834150"/>
    <w:rsid w:val="008357F2"/>
    <w:rsid w:val="0084098D"/>
    <w:rsid w:val="008416E0"/>
    <w:rsid w:val="00846831"/>
    <w:rsid w:val="00847B32"/>
    <w:rsid w:val="008529C6"/>
    <w:rsid w:val="0085341F"/>
    <w:rsid w:val="00853E01"/>
    <w:rsid w:val="00854BCE"/>
    <w:rsid w:val="00863561"/>
    <w:rsid w:val="00864D72"/>
    <w:rsid w:val="00865532"/>
    <w:rsid w:val="00865B8F"/>
    <w:rsid w:val="00867686"/>
    <w:rsid w:val="00871451"/>
    <w:rsid w:val="008737D3"/>
    <w:rsid w:val="008747E0"/>
    <w:rsid w:val="00876841"/>
    <w:rsid w:val="00882B3C"/>
    <w:rsid w:val="00884799"/>
    <w:rsid w:val="00886C21"/>
    <w:rsid w:val="0088783D"/>
    <w:rsid w:val="00891C80"/>
    <w:rsid w:val="00896656"/>
    <w:rsid w:val="008972C3"/>
    <w:rsid w:val="008A28D9"/>
    <w:rsid w:val="008A30BA"/>
    <w:rsid w:val="008A52DC"/>
    <w:rsid w:val="008A5435"/>
    <w:rsid w:val="008B3FF5"/>
    <w:rsid w:val="008B62E0"/>
    <w:rsid w:val="008B7D79"/>
    <w:rsid w:val="008C33B5"/>
    <w:rsid w:val="008C3A72"/>
    <w:rsid w:val="008C6969"/>
    <w:rsid w:val="008D4389"/>
    <w:rsid w:val="008D45D2"/>
    <w:rsid w:val="008D49B1"/>
    <w:rsid w:val="008D5CCD"/>
    <w:rsid w:val="008E0E01"/>
    <w:rsid w:val="008E1F69"/>
    <w:rsid w:val="008E76B1"/>
    <w:rsid w:val="008E7D61"/>
    <w:rsid w:val="008F38BB"/>
    <w:rsid w:val="008F57D8"/>
    <w:rsid w:val="00902834"/>
    <w:rsid w:val="00902F05"/>
    <w:rsid w:val="0091014D"/>
    <w:rsid w:val="00912004"/>
    <w:rsid w:val="00913056"/>
    <w:rsid w:val="00914E26"/>
    <w:rsid w:val="0091590F"/>
    <w:rsid w:val="009217F2"/>
    <w:rsid w:val="00922130"/>
    <w:rsid w:val="00923B4D"/>
    <w:rsid w:val="0092540C"/>
    <w:rsid w:val="00925E0F"/>
    <w:rsid w:val="00927AF3"/>
    <w:rsid w:val="00931A57"/>
    <w:rsid w:val="00933EE0"/>
    <w:rsid w:val="0093492E"/>
    <w:rsid w:val="00937E14"/>
    <w:rsid w:val="009414E6"/>
    <w:rsid w:val="00944281"/>
    <w:rsid w:val="0095450F"/>
    <w:rsid w:val="00956901"/>
    <w:rsid w:val="00962EC1"/>
    <w:rsid w:val="00966C49"/>
    <w:rsid w:val="00971591"/>
    <w:rsid w:val="00974564"/>
    <w:rsid w:val="009745F5"/>
    <w:rsid w:val="00974E99"/>
    <w:rsid w:val="009764FA"/>
    <w:rsid w:val="00977869"/>
    <w:rsid w:val="00980192"/>
    <w:rsid w:val="00980799"/>
    <w:rsid w:val="00982A22"/>
    <w:rsid w:val="009830CC"/>
    <w:rsid w:val="00994D97"/>
    <w:rsid w:val="00995326"/>
    <w:rsid w:val="0099752C"/>
    <w:rsid w:val="009A07B7"/>
    <w:rsid w:val="009A2BD8"/>
    <w:rsid w:val="009B001F"/>
    <w:rsid w:val="009B05AF"/>
    <w:rsid w:val="009B1545"/>
    <w:rsid w:val="009B2446"/>
    <w:rsid w:val="009B35DD"/>
    <w:rsid w:val="009B372E"/>
    <w:rsid w:val="009B3D27"/>
    <w:rsid w:val="009B5023"/>
    <w:rsid w:val="009B56CB"/>
    <w:rsid w:val="009B785E"/>
    <w:rsid w:val="009C26F8"/>
    <w:rsid w:val="009C32CB"/>
    <w:rsid w:val="009C387B"/>
    <w:rsid w:val="009C609E"/>
    <w:rsid w:val="009D25B8"/>
    <w:rsid w:val="009D26AB"/>
    <w:rsid w:val="009D3759"/>
    <w:rsid w:val="009D6B98"/>
    <w:rsid w:val="009E09BE"/>
    <w:rsid w:val="009E116D"/>
    <w:rsid w:val="009E16EC"/>
    <w:rsid w:val="009E3782"/>
    <w:rsid w:val="009E433C"/>
    <w:rsid w:val="009E4A4D"/>
    <w:rsid w:val="009E6578"/>
    <w:rsid w:val="009E727E"/>
    <w:rsid w:val="009F081F"/>
    <w:rsid w:val="009F26E6"/>
    <w:rsid w:val="009F339F"/>
    <w:rsid w:val="00A00573"/>
    <w:rsid w:val="00A0225B"/>
    <w:rsid w:val="00A02EF9"/>
    <w:rsid w:val="00A06A0E"/>
    <w:rsid w:val="00A06A3D"/>
    <w:rsid w:val="00A10EBA"/>
    <w:rsid w:val="00A114CE"/>
    <w:rsid w:val="00A13E56"/>
    <w:rsid w:val="00A179F2"/>
    <w:rsid w:val="00A227BF"/>
    <w:rsid w:val="00A24838"/>
    <w:rsid w:val="00A2743E"/>
    <w:rsid w:val="00A3074A"/>
    <w:rsid w:val="00A30C33"/>
    <w:rsid w:val="00A33BDE"/>
    <w:rsid w:val="00A33DCF"/>
    <w:rsid w:val="00A4308C"/>
    <w:rsid w:val="00A43D7A"/>
    <w:rsid w:val="00A44836"/>
    <w:rsid w:val="00A5031A"/>
    <w:rsid w:val="00A524B5"/>
    <w:rsid w:val="00A5309E"/>
    <w:rsid w:val="00A549B3"/>
    <w:rsid w:val="00A56184"/>
    <w:rsid w:val="00A63D7D"/>
    <w:rsid w:val="00A6434A"/>
    <w:rsid w:val="00A65012"/>
    <w:rsid w:val="00A67954"/>
    <w:rsid w:val="00A72ED7"/>
    <w:rsid w:val="00A751BF"/>
    <w:rsid w:val="00A8083F"/>
    <w:rsid w:val="00A812E9"/>
    <w:rsid w:val="00A90C21"/>
    <w:rsid w:val="00A90D86"/>
    <w:rsid w:val="00A91DBA"/>
    <w:rsid w:val="00A943B1"/>
    <w:rsid w:val="00A96CB1"/>
    <w:rsid w:val="00A97900"/>
    <w:rsid w:val="00AA1518"/>
    <w:rsid w:val="00AA1B91"/>
    <w:rsid w:val="00AA1D7A"/>
    <w:rsid w:val="00AA2343"/>
    <w:rsid w:val="00AA29CE"/>
    <w:rsid w:val="00AA3E01"/>
    <w:rsid w:val="00AA43DC"/>
    <w:rsid w:val="00AB03C7"/>
    <w:rsid w:val="00AB0BFA"/>
    <w:rsid w:val="00AB123C"/>
    <w:rsid w:val="00AB2229"/>
    <w:rsid w:val="00AB76B7"/>
    <w:rsid w:val="00AC33A2"/>
    <w:rsid w:val="00AD03EC"/>
    <w:rsid w:val="00AD38F7"/>
    <w:rsid w:val="00AD47AD"/>
    <w:rsid w:val="00AD4DA8"/>
    <w:rsid w:val="00AD5050"/>
    <w:rsid w:val="00AE07D7"/>
    <w:rsid w:val="00AE5F52"/>
    <w:rsid w:val="00AE65F1"/>
    <w:rsid w:val="00AE6BB4"/>
    <w:rsid w:val="00AE74AD"/>
    <w:rsid w:val="00AF159C"/>
    <w:rsid w:val="00AF5D7A"/>
    <w:rsid w:val="00AF62E9"/>
    <w:rsid w:val="00AF6621"/>
    <w:rsid w:val="00B01873"/>
    <w:rsid w:val="00B01C14"/>
    <w:rsid w:val="00B0328E"/>
    <w:rsid w:val="00B074AB"/>
    <w:rsid w:val="00B07717"/>
    <w:rsid w:val="00B12428"/>
    <w:rsid w:val="00B140C5"/>
    <w:rsid w:val="00B16334"/>
    <w:rsid w:val="00B17253"/>
    <w:rsid w:val="00B250D6"/>
    <w:rsid w:val="00B2583D"/>
    <w:rsid w:val="00B27D45"/>
    <w:rsid w:val="00B3024A"/>
    <w:rsid w:val="00B31A41"/>
    <w:rsid w:val="00B3270E"/>
    <w:rsid w:val="00B33EFA"/>
    <w:rsid w:val="00B349D0"/>
    <w:rsid w:val="00B40199"/>
    <w:rsid w:val="00B449B0"/>
    <w:rsid w:val="00B44C4F"/>
    <w:rsid w:val="00B502C1"/>
    <w:rsid w:val="00B502FF"/>
    <w:rsid w:val="00B50B90"/>
    <w:rsid w:val="00B50E28"/>
    <w:rsid w:val="00B51FC0"/>
    <w:rsid w:val="00B55A14"/>
    <w:rsid w:val="00B55ACF"/>
    <w:rsid w:val="00B60053"/>
    <w:rsid w:val="00B6066D"/>
    <w:rsid w:val="00B643DF"/>
    <w:rsid w:val="00B65300"/>
    <w:rsid w:val="00B658B7"/>
    <w:rsid w:val="00B6607B"/>
    <w:rsid w:val="00B66A58"/>
    <w:rsid w:val="00B67422"/>
    <w:rsid w:val="00B676B6"/>
    <w:rsid w:val="00B70BD4"/>
    <w:rsid w:val="00B712CA"/>
    <w:rsid w:val="00B73463"/>
    <w:rsid w:val="00B74B15"/>
    <w:rsid w:val="00B83A20"/>
    <w:rsid w:val="00B83B63"/>
    <w:rsid w:val="00B90123"/>
    <w:rsid w:val="00B9016D"/>
    <w:rsid w:val="00B91DBE"/>
    <w:rsid w:val="00B94A67"/>
    <w:rsid w:val="00B95172"/>
    <w:rsid w:val="00BA01A6"/>
    <w:rsid w:val="00BA0F98"/>
    <w:rsid w:val="00BA1517"/>
    <w:rsid w:val="00BA4E39"/>
    <w:rsid w:val="00BA5391"/>
    <w:rsid w:val="00BA67FD"/>
    <w:rsid w:val="00BA7C48"/>
    <w:rsid w:val="00BB055D"/>
    <w:rsid w:val="00BB1ACE"/>
    <w:rsid w:val="00BB4EB8"/>
    <w:rsid w:val="00BB68AD"/>
    <w:rsid w:val="00BC0020"/>
    <w:rsid w:val="00BC1BA1"/>
    <w:rsid w:val="00BC251F"/>
    <w:rsid w:val="00BC27F6"/>
    <w:rsid w:val="00BC39F4"/>
    <w:rsid w:val="00BD150C"/>
    <w:rsid w:val="00BD1587"/>
    <w:rsid w:val="00BD1A77"/>
    <w:rsid w:val="00BD3CF9"/>
    <w:rsid w:val="00BD6A20"/>
    <w:rsid w:val="00BD7EE1"/>
    <w:rsid w:val="00BE4E0D"/>
    <w:rsid w:val="00BE5568"/>
    <w:rsid w:val="00BE5764"/>
    <w:rsid w:val="00BE64E0"/>
    <w:rsid w:val="00BE7255"/>
    <w:rsid w:val="00BE7900"/>
    <w:rsid w:val="00BE7A4C"/>
    <w:rsid w:val="00BF1358"/>
    <w:rsid w:val="00BF35F7"/>
    <w:rsid w:val="00C0106D"/>
    <w:rsid w:val="00C133BE"/>
    <w:rsid w:val="00C13C5A"/>
    <w:rsid w:val="00C1400A"/>
    <w:rsid w:val="00C2091A"/>
    <w:rsid w:val="00C21465"/>
    <w:rsid w:val="00C21AF9"/>
    <w:rsid w:val="00C222B4"/>
    <w:rsid w:val="00C22C71"/>
    <w:rsid w:val="00C262E4"/>
    <w:rsid w:val="00C33E20"/>
    <w:rsid w:val="00C35CF6"/>
    <w:rsid w:val="00C3725B"/>
    <w:rsid w:val="00C436E2"/>
    <w:rsid w:val="00C473B5"/>
    <w:rsid w:val="00C522BE"/>
    <w:rsid w:val="00C52413"/>
    <w:rsid w:val="00C52857"/>
    <w:rsid w:val="00C533EC"/>
    <w:rsid w:val="00C5470E"/>
    <w:rsid w:val="00C555C1"/>
    <w:rsid w:val="00C55EFB"/>
    <w:rsid w:val="00C56585"/>
    <w:rsid w:val="00C56B3F"/>
    <w:rsid w:val="00C637DE"/>
    <w:rsid w:val="00C64127"/>
    <w:rsid w:val="00C65492"/>
    <w:rsid w:val="00C65C4C"/>
    <w:rsid w:val="00C67C67"/>
    <w:rsid w:val="00C67FA7"/>
    <w:rsid w:val="00C7010F"/>
    <w:rsid w:val="00C7022C"/>
    <w:rsid w:val="00C71032"/>
    <w:rsid w:val="00C716E5"/>
    <w:rsid w:val="00C773D9"/>
    <w:rsid w:val="00C80307"/>
    <w:rsid w:val="00C80ACE"/>
    <w:rsid w:val="00C81162"/>
    <w:rsid w:val="00C82EC7"/>
    <w:rsid w:val="00C83258"/>
    <w:rsid w:val="00C83666"/>
    <w:rsid w:val="00C843AC"/>
    <w:rsid w:val="00C856E5"/>
    <w:rsid w:val="00C870B5"/>
    <w:rsid w:val="00C907DF"/>
    <w:rsid w:val="00C91630"/>
    <w:rsid w:val="00C9558A"/>
    <w:rsid w:val="00C966EB"/>
    <w:rsid w:val="00C96B59"/>
    <w:rsid w:val="00CA04B1"/>
    <w:rsid w:val="00CA0D6B"/>
    <w:rsid w:val="00CA2DFC"/>
    <w:rsid w:val="00CA4EC9"/>
    <w:rsid w:val="00CA7574"/>
    <w:rsid w:val="00CB03D4"/>
    <w:rsid w:val="00CB0617"/>
    <w:rsid w:val="00CB137B"/>
    <w:rsid w:val="00CB59F3"/>
    <w:rsid w:val="00CB713C"/>
    <w:rsid w:val="00CC35EF"/>
    <w:rsid w:val="00CC5048"/>
    <w:rsid w:val="00CC6246"/>
    <w:rsid w:val="00CC65CC"/>
    <w:rsid w:val="00CD3F08"/>
    <w:rsid w:val="00CE16AC"/>
    <w:rsid w:val="00CE5E46"/>
    <w:rsid w:val="00CF1367"/>
    <w:rsid w:val="00CF49CC"/>
    <w:rsid w:val="00CF6B66"/>
    <w:rsid w:val="00D039A8"/>
    <w:rsid w:val="00D04F0B"/>
    <w:rsid w:val="00D07F88"/>
    <w:rsid w:val="00D10CA1"/>
    <w:rsid w:val="00D11518"/>
    <w:rsid w:val="00D1463A"/>
    <w:rsid w:val="00D1754E"/>
    <w:rsid w:val="00D23985"/>
    <w:rsid w:val="00D252C9"/>
    <w:rsid w:val="00D270FA"/>
    <w:rsid w:val="00D272EC"/>
    <w:rsid w:val="00D27583"/>
    <w:rsid w:val="00D32DDF"/>
    <w:rsid w:val="00D36206"/>
    <w:rsid w:val="00D3700C"/>
    <w:rsid w:val="00D41940"/>
    <w:rsid w:val="00D43932"/>
    <w:rsid w:val="00D460FB"/>
    <w:rsid w:val="00D47190"/>
    <w:rsid w:val="00D47BC0"/>
    <w:rsid w:val="00D51BDD"/>
    <w:rsid w:val="00D603BF"/>
    <w:rsid w:val="00D638E0"/>
    <w:rsid w:val="00D63D48"/>
    <w:rsid w:val="00D64694"/>
    <w:rsid w:val="00D64992"/>
    <w:rsid w:val="00D653B1"/>
    <w:rsid w:val="00D665C0"/>
    <w:rsid w:val="00D73F19"/>
    <w:rsid w:val="00D74AE1"/>
    <w:rsid w:val="00D75D42"/>
    <w:rsid w:val="00D80B20"/>
    <w:rsid w:val="00D81BC0"/>
    <w:rsid w:val="00D84C79"/>
    <w:rsid w:val="00D851AB"/>
    <w:rsid w:val="00D865A8"/>
    <w:rsid w:val="00D9012A"/>
    <w:rsid w:val="00D92C2D"/>
    <w:rsid w:val="00D9361E"/>
    <w:rsid w:val="00D94F38"/>
    <w:rsid w:val="00DA157D"/>
    <w:rsid w:val="00DA17CD"/>
    <w:rsid w:val="00DB25B3"/>
    <w:rsid w:val="00DB59AF"/>
    <w:rsid w:val="00DC114F"/>
    <w:rsid w:val="00DC1C10"/>
    <w:rsid w:val="00DC2931"/>
    <w:rsid w:val="00DC59FA"/>
    <w:rsid w:val="00DC6096"/>
    <w:rsid w:val="00DC6F92"/>
    <w:rsid w:val="00DD1694"/>
    <w:rsid w:val="00DD53FE"/>
    <w:rsid w:val="00DD55C3"/>
    <w:rsid w:val="00DD60F2"/>
    <w:rsid w:val="00DE0893"/>
    <w:rsid w:val="00DE16D9"/>
    <w:rsid w:val="00DE2814"/>
    <w:rsid w:val="00DE55F5"/>
    <w:rsid w:val="00DE6796"/>
    <w:rsid w:val="00DF41B2"/>
    <w:rsid w:val="00DF5CDE"/>
    <w:rsid w:val="00DF76E9"/>
    <w:rsid w:val="00E01272"/>
    <w:rsid w:val="00E03067"/>
    <w:rsid w:val="00E03846"/>
    <w:rsid w:val="00E03A07"/>
    <w:rsid w:val="00E10BDB"/>
    <w:rsid w:val="00E14AB0"/>
    <w:rsid w:val="00E16EB4"/>
    <w:rsid w:val="00E20A7D"/>
    <w:rsid w:val="00E21A27"/>
    <w:rsid w:val="00E27A2F"/>
    <w:rsid w:val="00E30A98"/>
    <w:rsid w:val="00E37001"/>
    <w:rsid w:val="00E42A94"/>
    <w:rsid w:val="00E44ED0"/>
    <w:rsid w:val="00E458BF"/>
    <w:rsid w:val="00E47285"/>
    <w:rsid w:val="00E475BB"/>
    <w:rsid w:val="00E475F1"/>
    <w:rsid w:val="00E51362"/>
    <w:rsid w:val="00E54AD5"/>
    <w:rsid w:val="00E54BFB"/>
    <w:rsid w:val="00E54C17"/>
    <w:rsid w:val="00E54CD7"/>
    <w:rsid w:val="00E54EA9"/>
    <w:rsid w:val="00E557E2"/>
    <w:rsid w:val="00E60717"/>
    <w:rsid w:val="00E61B5A"/>
    <w:rsid w:val="00E61C41"/>
    <w:rsid w:val="00E626CD"/>
    <w:rsid w:val="00E67F83"/>
    <w:rsid w:val="00E706E7"/>
    <w:rsid w:val="00E74E25"/>
    <w:rsid w:val="00E76AFA"/>
    <w:rsid w:val="00E77587"/>
    <w:rsid w:val="00E818AD"/>
    <w:rsid w:val="00E84229"/>
    <w:rsid w:val="00E84965"/>
    <w:rsid w:val="00E90E4E"/>
    <w:rsid w:val="00E92FDE"/>
    <w:rsid w:val="00E9391E"/>
    <w:rsid w:val="00E97B1B"/>
    <w:rsid w:val="00EA1052"/>
    <w:rsid w:val="00EA218F"/>
    <w:rsid w:val="00EA4F29"/>
    <w:rsid w:val="00EA5B27"/>
    <w:rsid w:val="00EA5EBB"/>
    <w:rsid w:val="00EA5F83"/>
    <w:rsid w:val="00EA6F9D"/>
    <w:rsid w:val="00EB2273"/>
    <w:rsid w:val="00EB26BA"/>
    <w:rsid w:val="00EB3FFE"/>
    <w:rsid w:val="00EB5262"/>
    <w:rsid w:val="00EB6F3C"/>
    <w:rsid w:val="00EC0CF9"/>
    <w:rsid w:val="00EC1E2C"/>
    <w:rsid w:val="00EC2085"/>
    <w:rsid w:val="00EC254E"/>
    <w:rsid w:val="00EC2B9A"/>
    <w:rsid w:val="00EC3723"/>
    <w:rsid w:val="00EC568A"/>
    <w:rsid w:val="00EC7C87"/>
    <w:rsid w:val="00ED030E"/>
    <w:rsid w:val="00ED2672"/>
    <w:rsid w:val="00ED2A8D"/>
    <w:rsid w:val="00ED4450"/>
    <w:rsid w:val="00EE54CB"/>
    <w:rsid w:val="00EE591C"/>
    <w:rsid w:val="00EE6424"/>
    <w:rsid w:val="00EF15D0"/>
    <w:rsid w:val="00EF1936"/>
    <w:rsid w:val="00EF1C54"/>
    <w:rsid w:val="00EF404B"/>
    <w:rsid w:val="00EF6594"/>
    <w:rsid w:val="00EF675E"/>
    <w:rsid w:val="00EF7B29"/>
    <w:rsid w:val="00F00376"/>
    <w:rsid w:val="00F01F0C"/>
    <w:rsid w:val="00F02A5A"/>
    <w:rsid w:val="00F1078D"/>
    <w:rsid w:val="00F11368"/>
    <w:rsid w:val="00F11764"/>
    <w:rsid w:val="00F13C98"/>
    <w:rsid w:val="00F157E2"/>
    <w:rsid w:val="00F16C7D"/>
    <w:rsid w:val="00F17E23"/>
    <w:rsid w:val="00F2376D"/>
    <w:rsid w:val="00F259E2"/>
    <w:rsid w:val="00F324C9"/>
    <w:rsid w:val="00F40DC3"/>
    <w:rsid w:val="00F41289"/>
    <w:rsid w:val="00F41F0B"/>
    <w:rsid w:val="00F50222"/>
    <w:rsid w:val="00F51E58"/>
    <w:rsid w:val="00F527AC"/>
    <w:rsid w:val="00F53778"/>
    <w:rsid w:val="00F5503F"/>
    <w:rsid w:val="00F55AD7"/>
    <w:rsid w:val="00F61D83"/>
    <w:rsid w:val="00F63491"/>
    <w:rsid w:val="00F65DD1"/>
    <w:rsid w:val="00F707B3"/>
    <w:rsid w:val="00F71135"/>
    <w:rsid w:val="00F730DC"/>
    <w:rsid w:val="00F735CC"/>
    <w:rsid w:val="00F74309"/>
    <w:rsid w:val="00F82C35"/>
    <w:rsid w:val="00F82DCB"/>
    <w:rsid w:val="00F86841"/>
    <w:rsid w:val="00F90461"/>
    <w:rsid w:val="00FA0F4A"/>
    <w:rsid w:val="00FA370D"/>
    <w:rsid w:val="00FA3E44"/>
    <w:rsid w:val="00FA5F89"/>
    <w:rsid w:val="00FA66F1"/>
    <w:rsid w:val="00FB13DA"/>
    <w:rsid w:val="00FB4CA0"/>
    <w:rsid w:val="00FB4DA1"/>
    <w:rsid w:val="00FB53CF"/>
    <w:rsid w:val="00FB5647"/>
    <w:rsid w:val="00FB5A33"/>
    <w:rsid w:val="00FB630E"/>
    <w:rsid w:val="00FC0275"/>
    <w:rsid w:val="00FC2944"/>
    <w:rsid w:val="00FC3475"/>
    <w:rsid w:val="00FC378B"/>
    <w:rsid w:val="00FC3977"/>
    <w:rsid w:val="00FD2566"/>
    <w:rsid w:val="00FD2F16"/>
    <w:rsid w:val="00FD4809"/>
    <w:rsid w:val="00FD6065"/>
    <w:rsid w:val="00FD6FD3"/>
    <w:rsid w:val="00FE13EF"/>
    <w:rsid w:val="00FE1B54"/>
    <w:rsid w:val="00FE1D34"/>
    <w:rsid w:val="00FE244F"/>
    <w:rsid w:val="00FE2A6F"/>
    <w:rsid w:val="00FE4CED"/>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31DFE3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BC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382638"/>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38263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Noting">
    <w:name w:val="Noting"/>
    <w:basedOn w:val="BodyText"/>
    <w:qFormat/>
    <w:rsid w:val="00E92FDE"/>
    <w:pPr>
      <w:spacing w:before="120" w:after="240" w:line="240" w:lineRule="auto"/>
      <w:ind w:left="567"/>
      <w:jc w:val="both"/>
    </w:pPr>
    <w:rPr>
      <w:rFonts w:eastAsia="Times New Roman"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microsoft.com/office/2018/08/relationships/commentsExtensible" Target="commentsExtensible.xml"/><Relationship Id="rId21" Type="http://schemas.openxmlformats.org/officeDocument/2006/relationships/header" Target="header7.xml"/><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0.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image" Target="media/image5.pn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www.iala-aism.org/wiki/dictionar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package" Target="embeddings/Microsoft_Visio_Drawing.vsdx"/><Relationship Id="rId35" Type="http://schemas.openxmlformats.org/officeDocument/2006/relationships/header" Target="header12.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563E553-860F-4FCA-B284-0ED1D89B93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A0542B-138E-4B8A-BE4B-1BC07D427851}">
  <ds:schemaRefs>
    <ds:schemaRef ds:uri="http://schemas.microsoft.com/sharepoint/v3/contenttype/forms"/>
  </ds:schemaRefs>
</ds:datastoreItem>
</file>

<file path=customXml/itemProps4.xml><?xml version="1.0" encoding="utf-8"?>
<ds:datastoreItem xmlns:ds="http://schemas.openxmlformats.org/officeDocument/2006/customXml" ds:itemID="{7FBDA81F-15D9-424A-9FF4-3EFCD84A4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22</Pages>
  <Words>6759</Words>
  <Characters>38531</Characters>
  <Application>Microsoft Office Word</Application>
  <DocSecurity>0</DocSecurity>
  <Lines>321</Lines>
  <Paragraphs>90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45200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18</cp:revision>
  <cp:lastPrinted>2020-01-08T03:46:00Z</cp:lastPrinted>
  <dcterms:created xsi:type="dcterms:W3CDTF">2020-08-19T08:05:00Z</dcterms:created>
  <dcterms:modified xsi:type="dcterms:W3CDTF">2020-08-22T09:57:00Z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